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0C19DE" w:rsidRPr="000C19DE" w14:paraId="093B5365" w14:textId="77777777" w:rsidTr="030D297D">
        <w:trPr>
          <w:gridAfter w:val="1"/>
          <w:wAfter w:w="70" w:type="dxa"/>
          <w:trHeight w:val="794"/>
        </w:trPr>
        <w:tc>
          <w:tcPr>
            <w:tcW w:w="9002" w:type="dxa"/>
            <w:tcBorders>
              <w:top w:val="nil"/>
              <w:bottom w:val="nil"/>
            </w:tcBorders>
          </w:tcPr>
          <w:p w14:paraId="03A91946" w14:textId="77777777" w:rsidR="00C815CD" w:rsidRPr="000C19DE" w:rsidRDefault="009B5A10" w:rsidP="006E0B5F">
            <w:pPr>
              <w:pStyle w:val="SenderAddress"/>
              <w:rPr>
                <w:rFonts w:ascii="Rockwell" w:hAnsi="Rockwell" w:cs="Arial"/>
                <w:b/>
                <w:color w:val="000000" w:themeColor="text1"/>
                <w:sz w:val="36"/>
                <w:szCs w:val="20"/>
                <w:lang w:val="de-DE"/>
              </w:rPr>
            </w:pPr>
            <w:r w:rsidRPr="000C19DE">
              <w:rPr>
                <w:rFonts w:ascii="Rockwell" w:hAnsi="Rockwell" w:cs="Arial"/>
                <w:b/>
                <w:color w:val="000000" w:themeColor="text1"/>
                <w:sz w:val="36"/>
                <w:szCs w:val="20"/>
              </w:rPr>
              <w:t>Persbericht</w:t>
            </w:r>
          </w:p>
        </w:tc>
      </w:tr>
      <w:tr w:rsidR="000C19DE" w:rsidRPr="000C19DE" w14:paraId="11952C5A" w14:textId="77777777" w:rsidTr="030D297D">
        <w:trPr>
          <w:gridAfter w:val="1"/>
          <w:wAfter w:w="70" w:type="dxa"/>
          <w:trHeight w:hRule="exact" w:val="284"/>
        </w:trPr>
        <w:tc>
          <w:tcPr>
            <w:tcW w:w="9002" w:type="dxa"/>
            <w:tcBorders>
              <w:top w:val="nil"/>
              <w:bottom w:val="nil"/>
            </w:tcBorders>
          </w:tcPr>
          <w:p w14:paraId="43FB0FAD" w14:textId="77777777" w:rsidR="00C815CD" w:rsidRPr="000C19DE" w:rsidRDefault="009B5A10" w:rsidP="006E0B5F">
            <w:pPr>
              <w:spacing w:line="240" w:lineRule="auto"/>
              <w:rPr>
                <w:rFonts w:cs="Arial"/>
                <w:color w:val="000000" w:themeColor="text1"/>
                <w:sz w:val="20"/>
                <w:lang w:val="de-DE"/>
              </w:rPr>
            </w:pPr>
            <w:r w:rsidRPr="000C19DE">
              <w:rPr>
                <w:rFonts w:cs="Arial"/>
                <w:color w:val="000000" w:themeColor="text1"/>
                <w:sz w:val="20"/>
              </w:rPr>
              <w:t xml:space="preserve">Frankfurt/Main, XX </w:t>
            </w:r>
            <w:r w:rsidRPr="005F39FB">
              <w:rPr>
                <w:rFonts w:cs="Arial"/>
                <w:color w:val="000000" w:themeColor="text1"/>
                <w:sz w:val="20"/>
                <w:highlight w:val="yellow"/>
              </w:rPr>
              <w:t>augustus</w:t>
            </w:r>
            <w:r w:rsidRPr="000C19DE">
              <w:rPr>
                <w:rFonts w:cs="Arial"/>
                <w:color w:val="000000" w:themeColor="text1"/>
                <w:sz w:val="20"/>
              </w:rPr>
              <w:t xml:space="preserve"> 2025 </w:t>
            </w:r>
          </w:p>
        </w:tc>
      </w:tr>
      <w:tr w:rsidR="000C19DE" w:rsidRPr="000C19DE" w14:paraId="1029D5F7" w14:textId="77777777" w:rsidTr="030D297D">
        <w:trPr>
          <w:trHeight w:val="2402"/>
        </w:trPr>
        <w:tc>
          <w:tcPr>
            <w:tcW w:w="9072" w:type="dxa"/>
            <w:gridSpan w:val="2"/>
            <w:tcBorders>
              <w:top w:val="nil"/>
              <w:left w:val="nil"/>
              <w:bottom w:val="nil"/>
              <w:right w:val="nil"/>
            </w:tcBorders>
          </w:tcPr>
          <w:p w14:paraId="22D33DA2" w14:textId="77777777" w:rsidR="00E86FDB" w:rsidRPr="000C19DE" w:rsidRDefault="00E86FDB" w:rsidP="006E0B5F">
            <w:pPr>
              <w:spacing w:line="240" w:lineRule="auto"/>
              <w:rPr>
                <w:rFonts w:cs="Arial"/>
                <w:b/>
                <w:bCs/>
                <w:color w:val="000000" w:themeColor="text1"/>
                <w:sz w:val="20"/>
              </w:rPr>
            </w:pPr>
          </w:p>
          <w:p w14:paraId="1CF02787" w14:textId="6CB2BCD3" w:rsidR="005B793F" w:rsidRDefault="009B5A10" w:rsidP="00A71BDC">
            <w:pPr>
              <w:spacing w:before="120" w:after="120" w:line="240" w:lineRule="auto"/>
              <w:rPr>
                <w:ins w:id="0" w:author="Elsa Wanders" w:date="2025-10-01T10:35:00Z" w16du:dateUtc="2025-10-01T08:35:00Z"/>
                <w:b/>
                <w:bCs/>
                <w:color w:val="000000" w:themeColor="text1"/>
                <w:sz w:val="28"/>
                <w:szCs w:val="28"/>
              </w:rPr>
            </w:pPr>
            <w:r w:rsidRPr="000C19DE">
              <w:rPr>
                <w:b/>
                <w:bCs/>
                <w:color w:val="000000" w:themeColor="text1"/>
                <w:sz w:val="28"/>
                <w:szCs w:val="28"/>
              </w:rPr>
              <w:t xml:space="preserve">Nieuwe Uponor Ecoflex Thermo VIP-leidingen: </w:t>
            </w:r>
            <w:del w:id="1" w:author="Elsa Wanders" w:date="2025-10-01T09:54:00Z" w16du:dateUtc="2025-10-01T07:54:00Z">
              <w:r w:rsidRPr="000C19DE" w:rsidDel="001C1910">
                <w:rPr>
                  <w:b/>
                  <w:bCs/>
                  <w:color w:val="000000" w:themeColor="text1"/>
                  <w:sz w:val="28"/>
                  <w:szCs w:val="28"/>
                </w:rPr>
                <w:delText>uitstekende warmteverliesprestaties</w:delText>
              </w:r>
            </w:del>
            <w:ins w:id="2" w:author="Elsa Wanders" w:date="2025-10-01T09:54:00Z" w16du:dateUtc="2025-10-01T07:54:00Z">
              <w:r w:rsidR="001C1910">
                <w:rPr>
                  <w:b/>
                  <w:bCs/>
                  <w:color w:val="000000" w:themeColor="text1"/>
                  <w:sz w:val="28"/>
                  <w:szCs w:val="28"/>
                </w:rPr>
                <w:t xml:space="preserve">minimale </w:t>
              </w:r>
            </w:ins>
            <w:ins w:id="3" w:author="Elsa Wanders" w:date="2025-10-01T09:55:00Z" w16du:dateUtc="2025-10-01T07:55:00Z">
              <w:r w:rsidR="001C1910">
                <w:rPr>
                  <w:b/>
                  <w:bCs/>
                  <w:color w:val="000000" w:themeColor="text1"/>
                  <w:sz w:val="28"/>
                  <w:szCs w:val="28"/>
                </w:rPr>
                <w:t>warmteverliezen</w:t>
              </w:r>
            </w:ins>
            <w:r w:rsidRPr="000C19DE">
              <w:rPr>
                <w:b/>
                <w:bCs/>
                <w:color w:val="000000" w:themeColor="text1"/>
                <w:sz w:val="28"/>
                <w:szCs w:val="28"/>
              </w:rPr>
              <w:t xml:space="preserve"> gecombineerd met flexibiliteit </w:t>
            </w:r>
            <w:ins w:id="4" w:author="Gerard Jansen" w:date="2025-10-07T14:51:00Z" w16du:dateUtc="2025-10-07T12:51:00Z">
              <w:r w:rsidR="00DB473D">
                <w:rPr>
                  <w:b/>
                  <w:bCs/>
                  <w:color w:val="000000" w:themeColor="text1"/>
                  <w:sz w:val="28"/>
                  <w:szCs w:val="28"/>
                </w:rPr>
                <w:t>en kleine leiding</w:t>
              </w:r>
            </w:ins>
            <w:del w:id="5" w:author="Gerard Jansen" w:date="2025-10-07T14:51:00Z" w16du:dateUtc="2025-10-07T12:51:00Z">
              <w:r w:rsidRPr="000C19DE" w:rsidDel="00DB473D">
                <w:rPr>
                  <w:b/>
                  <w:bCs/>
                  <w:color w:val="000000" w:themeColor="text1"/>
                  <w:sz w:val="28"/>
                  <w:szCs w:val="28"/>
                </w:rPr>
                <w:delText xml:space="preserve">en </w:delText>
              </w:r>
            </w:del>
            <w:r w:rsidRPr="000C19DE">
              <w:rPr>
                <w:b/>
                <w:bCs/>
                <w:color w:val="000000" w:themeColor="text1"/>
                <w:sz w:val="28"/>
                <w:szCs w:val="28"/>
              </w:rPr>
              <w:t>diameter</w:t>
            </w:r>
            <w:ins w:id="6" w:author="Gerard Jansen" w:date="2025-10-07T14:51:00Z" w16du:dateUtc="2025-10-07T12:51:00Z">
              <w:r w:rsidR="00095FFD">
                <w:rPr>
                  <w:b/>
                  <w:bCs/>
                  <w:color w:val="000000" w:themeColor="text1"/>
                  <w:sz w:val="28"/>
                  <w:szCs w:val="28"/>
                </w:rPr>
                <w:t xml:space="preserve">s </w:t>
              </w:r>
            </w:ins>
            <w:del w:id="7" w:author="Gerard Jansen" w:date="2025-10-07T14:51:00Z" w16du:dateUtc="2025-10-07T12:51:00Z">
              <w:r w:rsidRPr="000C19DE" w:rsidDel="00095FFD">
                <w:rPr>
                  <w:b/>
                  <w:bCs/>
                  <w:color w:val="000000" w:themeColor="text1"/>
                  <w:sz w:val="28"/>
                  <w:szCs w:val="28"/>
                </w:rPr>
                <w:delText xml:space="preserve">vereisten </w:delText>
              </w:r>
            </w:del>
            <w:r w:rsidRPr="000C19DE">
              <w:rPr>
                <w:b/>
                <w:bCs/>
                <w:color w:val="000000" w:themeColor="text1"/>
                <w:sz w:val="28"/>
                <w:szCs w:val="28"/>
              </w:rPr>
              <w:t xml:space="preserve">voor grootschalige </w:t>
            </w:r>
            <w:ins w:id="8" w:author="Gerard Jansen" w:date="2025-10-07T14:50:00Z" w16du:dateUtc="2025-10-07T12:50:00Z">
              <w:r w:rsidR="00934B32">
                <w:rPr>
                  <w:b/>
                  <w:bCs/>
                  <w:color w:val="000000" w:themeColor="text1"/>
                  <w:sz w:val="28"/>
                  <w:szCs w:val="28"/>
                </w:rPr>
                <w:t xml:space="preserve">koude- en </w:t>
              </w:r>
            </w:ins>
            <w:r w:rsidRPr="000C19DE">
              <w:rPr>
                <w:b/>
                <w:bCs/>
                <w:color w:val="000000" w:themeColor="text1"/>
                <w:sz w:val="28"/>
                <w:szCs w:val="28"/>
              </w:rPr>
              <w:t>warmt</w:t>
            </w:r>
            <w:del w:id="9" w:author="Gerard Jansen" w:date="2025-10-07T14:50:00Z" w16du:dateUtc="2025-10-07T12:50:00Z">
              <w:r w:rsidRPr="000C19DE" w:rsidDel="00934B32">
                <w:rPr>
                  <w:b/>
                  <w:bCs/>
                  <w:color w:val="000000" w:themeColor="text1"/>
                  <w:sz w:val="28"/>
                  <w:szCs w:val="28"/>
                </w:rPr>
                <w:delText>e</w:delText>
              </w:r>
            </w:del>
            <w:ins w:id="10" w:author="Gerard Jansen" w:date="2025-10-07T14:50:00Z" w16du:dateUtc="2025-10-07T12:50:00Z">
              <w:r w:rsidR="00934B32">
                <w:rPr>
                  <w:b/>
                  <w:bCs/>
                  <w:color w:val="000000" w:themeColor="text1"/>
                  <w:sz w:val="28"/>
                  <w:szCs w:val="28"/>
                </w:rPr>
                <w:t>e</w:t>
              </w:r>
            </w:ins>
            <w:r w:rsidRPr="000C19DE">
              <w:rPr>
                <w:b/>
                <w:bCs/>
                <w:color w:val="000000" w:themeColor="text1"/>
                <w:sz w:val="28"/>
                <w:szCs w:val="28"/>
              </w:rPr>
              <w:t>distributie</w:t>
            </w:r>
            <w:ins w:id="11" w:author="Elsa Wanders" w:date="2025-10-01T09:55:00Z" w16du:dateUtc="2025-10-01T07:55:00Z">
              <w:del w:id="12" w:author="Gerard Jansen" w:date="2025-10-07T14:50:00Z" w16du:dateUtc="2025-10-07T12:50:00Z">
                <w:r w:rsidR="001C1910" w:rsidDel="00EA2084">
                  <w:rPr>
                    <w:b/>
                    <w:bCs/>
                    <w:color w:val="000000" w:themeColor="text1"/>
                    <w:sz w:val="28"/>
                    <w:szCs w:val="28"/>
                  </w:rPr>
                  <w:delText xml:space="preserve"> </w:delText>
                </w:r>
              </w:del>
            </w:ins>
            <w:r w:rsidRPr="000C19DE">
              <w:rPr>
                <w:b/>
                <w:bCs/>
                <w:color w:val="000000" w:themeColor="text1"/>
                <w:sz w:val="28"/>
                <w:szCs w:val="28"/>
              </w:rPr>
              <w:t>toepassingen</w:t>
            </w:r>
          </w:p>
          <w:p w14:paraId="7D936399" w14:textId="1E9AC261" w:rsidR="00A03800" w:rsidRPr="000C19DE" w:rsidDel="00A03800" w:rsidRDefault="00A03800" w:rsidP="00A71BDC">
            <w:pPr>
              <w:spacing w:before="120" w:after="120" w:line="240" w:lineRule="auto"/>
              <w:rPr>
                <w:del w:id="13" w:author="Elsa Wanders" w:date="2025-10-01T10:36:00Z" w16du:dateUtc="2025-10-01T08:36:00Z"/>
                <w:b/>
                <w:bCs/>
                <w:color w:val="000000" w:themeColor="text1"/>
                <w:sz w:val="28"/>
                <w:szCs w:val="28"/>
              </w:rPr>
            </w:pPr>
          </w:p>
          <w:p w14:paraId="442917F2" w14:textId="145394B7" w:rsidR="000935FB" w:rsidRPr="000C19DE" w:rsidRDefault="001C1910" w:rsidP="000935FB">
            <w:pPr>
              <w:spacing w:after="120" w:line="240" w:lineRule="auto"/>
              <w:rPr>
                <w:rFonts w:cs="Arial"/>
                <w:color w:val="000000" w:themeColor="text1"/>
                <w:sz w:val="20"/>
              </w:rPr>
            </w:pPr>
            <w:ins w:id="14" w:author="Elsa Wanders" w:date="2025-10-01T09:58:00Z" w16du:dateUtc="2025-10-01T07:58:00Z">
              <w:r w:rsidRPr="001C1910">
                <w:rPr>
                  <w:rFonts w:cs="Arial"/>
                  <w:b/>
                  <w:bCs/>
                  <w:color w:val="000000" w:themeColor="text1"/>
                  <w:sz w:val="20"/>
                </w:rPr>
                <w:t xml:space="preserve">GF introduceert </w:t>
              </w:r>
            </w:ins>
            <w:ins w:id="15" w:author="Gerard Jansen" w:date="2025-10-07T14:52:00Z" w16du:dateUtc="2025-10-07T12:52:00Z">
              <w:r w:rsidR="001E77DB">
                <w:rPr>
                  <w:rFonts w:cs="Arial"/>
                  <w:b/>
                  <w:bCs/>
                  <w:color w:val="000000" w:themeColor="text1"/>
                  <w:sz w:val="20"/>
                </w:rPr>
                <w:t xml:space="preserve">met </w:t>
              </w:r>
            </w:ins>
            <w:ins w:id="16" w:author="Elsa Wanders" w:date="2025-10-01T09:58:00Z" w16du:dateUtc="2025-10-01T07:58:00Z">
              <w:r w:rsidRPr="001C1910">
                <w:rPr>
                  <w:rFonts w:cs="Arial"/>
                  <w:b/>
                  <w:bCs/>
                  <w:color w:val="000000" w:themeColor="text1"/>
                  <w:sz w:val="20"/>
                </w:rPr>
                <w:t>de nieuwe generatie Uponor Ecoflex VIP-leidingen</w:t>
              </w:r>
            </w:ins>
            <w:ins w:id="17" w:author="Gerard Jansen" w:date="2025-10-07T14:52:00Z" w16du:dateUtc="2025-10-07T12:52:00Z">
              <w:r w:rsidR="001E77DB">
                <w:rPr>
                  <w:rFonts w:cs="Arial"/>
                  <w:b/>
                  <w:bCs/>
                  <w:color w:val="000000" w:themeColor="text1"/>
                  <w:sz w:val="20"/>
                </w:rPr>
                <w:t xml:space="preserve"> een</w:t>
              </w:r>
            </w:ins>
            <w:ins w:id="18" w:author="Elsa Wanders" w:date="2025-10-01T09:58:00Z" w16du:dateUtc="2025-10-01T07:58:00Z">
              <w:del w:id="19" w:author="Gerard Jansen" w:date="2025-10-07T14:52:00Z" w16du:dateUtc="2025-10-07T12:52:00Z">
                <w:r w:rsidRPr="001C1910" w:rsidDel="001E77DB">
                  <w:rPr>
                    <w:rFonts w:cs="Arial"/>
                    <w:b/>
                    <w:bCs/>
                    <w:color w:val="000000" w:themeColor="text1"/>
                    <w:sz w:val="20"/>
                  </w:rPr>
                  <w:delText>:</w:delText>
                </w:r>
              </w:del>
              <w:r w:rsidRPr="001C1910">
                <w:rPr>
                  <w:rFonts w:cs="Arial"/>
                  <w:b/>
                  <w:bCs/>
                  <w:color w:val="000000" w:themeColor="text1"/>
                  <w:sz w:val="20"/>
                </w:rPr>
                <w:t xml:space="preserve"> uiterst efficiënt</w:t>
              </w:r>
              <w:del w:id="20" w:author="Gerard Jansen" w:date="2025-10-07T14:53:00Z" w16du:dateUtc="2025-10-07T12:53:00Z">
                <w:r w:rsidRPr="001C1910" w:rsidDel="00BA37F7">
                  <w:rPr>
                    <w:rFonts w:cs="Arial"/>
                    <w:b/>
                    <w:bCs/>
                    <w:color w:val="000000" w:themeColor="text1"/>
                    <w:sz w:val="20"/>
                  </w:rPr>
                  <w:delText>e</w:delText>
                </w:r>
              </w:del>
              <w:r w:rsidRPr="001C1910">
                <w:rPr>
                  <w:rFonts w:cs="Arial"/>
                  <w:b/>
                  <w:bCs/>
                  <w:color w:val="000000" w:themeColor="text1"/>
                  <w:sz w:val="20"/>
                </w:rPr>
                <w:t xml:space="preserve"> en flexibel</w:t>
              </w:r>
              <w:del w:id="21" w:author="Gerard Jansen" w:date="2025-10-07T14:53:00Z" w16du:dateUtc="2025-10-07T12:53:00Z">
                <w:r w:rsidRPr="001C1910" w:rsidDel="00BA37F7">
                  <w:rPr>
                    <w:rFonts w:cs="Arial"/>
                    <w:b/>
                    <w:bCs/>
                    <w:color w:val="000000" w:themeColor="text1"/>
                    <w:sz w:val="20"/>
                  </w:rPr>
                  <w:delText>e</w:delText>
                </w:r>
              </w:del>
              <w:r w:rsidRPr="001C1910">
                <w:rPr>
                  <w:rFonts w:cs="Arial"/>
                  <w:b/>
                  <w:bCs/>
                  <w:color w:val="000000" w:themeColor="text1"/>
                  <w:sz w:val="20"/>
                </w:rPr>
                <w:t xml:space="preserve"> leidingsyste</w:t>
              </w:r>
            </w:ins>
            <w:ins w:id="22" w:author="Gerard Jansen" w:date="2025-10-07T14:36:00Z" w16du:dateUtc="2025-10-07T12:36:00Z">
              <w:r w:rsidR="00E82A48">
                <w:rPr>
                  <w:rFonts w:cs="Arial"/>
                  <w:b/>
                  <w:bCs/>
                  <w:color w:val="000000" w:themeColor="text1"/>
                  <w:sz w:val="20"/>
                </w:rPr>
                <w:t>em</w:t>
              </w:r>
            </w:ins>
            <w:ins w:id="23" w:author="Elsa Wanders" w:date="2025-10-01T09:58:00Z" w16du:dateUtc="2025-10-01T07:58:00Z">
              <w:del w:id="24" w:author="Gerard Jansen" w:date="2025-10-07T14:36:00Z" w16du:dateUtc="2025-10-07T12:36:00Z">
                <w:r w:rsidRPr="001C1910" w:rsidDel="00E82A48">
                  <w:rPr>
                    <w:rFonts w:cs="Arial"/>
                    <w:b/>
                    <w:bCs/>
                    <w:color w:val="000000" w:themeColor="text1"/>
                    <w:sz w:val="20"/>
                  </w:rPr>
                  <w:delText>men</w:delText>
                </w:r>
              </w:del>
            </w:ins>
            <w:del w:id="25" w:author="Elsa Wanders" w:date="2025-10-01T09:58:00Z" w16du:dateUtc="2025-10-01T07:58:00Z">
              <w:r w:rsidR="009B5A10" w:rsidRPr="000C19DE" w:rsidDel="001C1910">
                <w:rPr>
                  <w:rFonts w:cs="Arial"/>
                  <w:b/>
                  <w:bCs/>
                  <w:color w:val="000000" w:themeColor="text1"/>
                  <w:sz w:val="20"/>
                </w:rPr>
                <w:delText>Met de nieuwe generatie Uponor Ecoflex VIP-leidingen heeft GF zeer efficiënte en flexibele warmtedistributieleidingen geïntroduceerd, ontworpen</w:delText>
              </w:r>
            </w:del>
            <w:r w:rsidR="009B5A10" w:rsidRPr="000C19DE">
              <w:rPr>
                <w:rFonts w:cs="Arial"/>
                <w:b/>
                <w:bCs/>
                <w:color w:val="000000" w:themeColor="text1"/>
                <w:sz w:val="20"/>
              </w:rPr>
              <w:t xml:space="preserve"> voor middelgrote tot grote lokale </w:t>
            </w:r>
            <w:ins w:id="26" w:author="Gerard Jansen" w:date="2025-10-07T14:53:00Z" w16du:dateUtc="2025-10-07T12:53:00Z">
              <w:r w:rsidR="00BA37F7">
                <w:rPr>
                  <w:rFonts w:cs="Arial"/>
                  <w:b/>
                  <w:bCs/>
                  <w:color w:val="000000" w:themeColor="text1"/>
                  <w:sz w:val="20"/>
                </w:rPr>
                <w:t xml:space="preserve">koude en </w:t>
              </w:r>
            </w:ins>
            <w:r w:rsidR="009B5A10" w:rsidRPr="000C19DE">
              <w:rPr>
                <w:rFonts w:cs="Arial"/>
                <w:b/>
                <w:bCs/>
                <w:color w:val="000000" w:themeColor="text1"/>
                <w:sz w:val="20"/>
              </w:rPr>
              <w:t>warmtedistributienetwerken</w:t>
            </w:r>
            <w:del w:id="27" w:author="Elsa Wanders" w:date="2025-10-01T09:58:00Z" w16du:dateUtc="2025-10-01T07:58:00Z">
              <w:r w:rsidR="009B5A10" w:rsidRPr="000C19DE" w:rsidDel="001C1910">
                <w:rPr>
                  <w:rFonts w:cs="Arial"/>
                  <w:b/>
                  <w:bCs/>
                  <w:color w:val="000000" w:themeColor="text1"/>
                  <w:sz w:val="20"/>
                </w:rPr>
                <w:delText>,</w:delText>
              </w:r>
            </w:del>
            <w:ins w:id="28" w:author="Elsa Wanders" w:date="2025-10-01T09:58:00Z" w16du:dateUtc="2025-10-01T07:58:00Z">
              <w:r>
                <w:rPr>
                  <w:rFonts w:cs="Arial"/>
                  <w:b/>
                  <w:bCs/>
                  <w:color w:val="000000" w:themeColor="text1"/>
                  <w:sz w:val="20"/>
                </w:rPr>
                <w:t>.</w:t>
              </w:r>
            </w:ins>
            <w:r w:rsidR="009B5A10" w:rsidRPr="000C19DE">
              <w:rPr>
                <w:rFonts w:cs="Arial"/>
                <w:b/>
                <w:bCs/>
                <w:color w:val="000000" w:themeColor="text1"/>
                <w:sz w:val="20"/>
              </w:rPr>
              <w:t xml:space="preserve"> </w:t>
            </w:r>
            <w:ins w:id="29" w:author="Elsa Wanders" w:date="2025-10-01T09:58:00Z">
              <w:r w:rsidRPr="001C1910">
                <w:rPr>
                  <w:rFonts w:cs="Arial"/>
                  <w:b/>
                  <w:bCs/>
                  <w:color w:val="000000" w:themeColor="text1"/>
                  <w:sz w:val="20"/>
                </w:rPr>
                <w:t xml:space="preserve">Deze leidingen combineren uitstekende thermische prestaties met een compacte buitendiameter, waardoor </w:t>
              </w:r>
            </w:ins>
            <w:ins w:id="30" w:author="Gerard Jansen" w:date="2025-10-07T14:37:00Z" w16du:dateUtc="2025-10-07T12:37:00Z">
              <w:r w:rsidR="00641914">
                <w:rPr>
                  <w:rFonts w:cs="Arial"/>
                  <w:b/>
                  <w:bCs/>
                  <w:color w:val="000000" w:themeColor="text1"/>
                  <w:sz w:val="20"/>
                </w:rPr>
                <w:t xml:space="preserve">de </w:t>
              </w:r>
            </w:ins>
            <w:ins w:id="31" w:author="Elsa Wanders" w:date="2025-10-01T09:58:00Z">
              <w:r w:rsidRPr="001C1910">
                <w:rPr>
                  <w:rFonts w:cs="Arial"/>
                  <w:b/>
                  <w:bCs/>
                  <w:color w:val="000000" w:themeColor="text1"/>
                  <w:sz w:val="20"/>
                </w:rPr>
                <w:t>installatie sneller, eenvoudiger en duurzamer wordt.</w:t>
              </w:r>
            </w:ins>
            <w:del w:id="32" w:author="Elsa Wanders" w:date="2025-10-01T09:58:00Z" w16du:dateUtc="2025-10-01T07:58:00Z">
              <w:r w:rsidR="009B5A10" w:rsidRPr="000C19DE" w:rsidDel="001C1910">
                <w:rPr>
                  <w:rFonts w:cs="Arial"/>
                  <w:b/>
                  <w:bCs/>
                  <w:color w:val="000000" w:themeColor="text1"/>
                  <w:sz w:val="20"/>
                </w:rPr>
                <w:delText>waarbij het verkleinen van de buitendiameter essentieel is</w:delText>
              </w:r>
            </w:del>
            <w:r w:rsidR="009B5A10" w:rsidRPr="000C19DE">
              <w:rPr>
                <w:rFonts w:cs="Arial"/>
                <w:b/>
                <w:bCs/>
                <w:color w:val="000000" w:themeColor="text1"/>
                <w:sz w:val="20"/>
              </w:rPr>
              <w:t xml:space="preserve">. Het </w:t>
            </w:r>
            <w:del w:id="33" w:author="Elsa Wanders" w:date="2025-10-01T09:59:00Z" w16du:dateUtc="2025-10-01T07:59:00Z">
              <w:r w:rsidR="009B5A10" w:rsidRPr="000C19DE" w:rsidDel="001C1910">
                <w:rPr>
                  <w:rFonts w:cs="Arial"/>
                  <w:b/>
                  <w:bCs/>
                  <w:color w:val="000000" w:themeColor="text1"/>
                  <w:sz w:val="20"/>
                </w:rPr>
                <w:delText xml:space="preserve">portfolio </w:delText>
              </w:r>
            </w:del>
            <w:ins w:id="34" w:author="Elsa Wanders" w:date="2025-10-01T09:59:00Z" w16du:dateUtc="2025-10-01T07:59:00Z">
              <w:r>
                <w:rPr>
                  <w:rFonts w:cs="Arial"/>
                  <w:b/>
                  <w:bCs/>
                  <w:color w:val="000000" w:themeColor="text1"/>
                  <w:sz w:val="20"/>
                </w:rPr>
                <w:t>assortiment</w:t>
              </w:r>
              <w:r w:rsidRPr="000C19DE">
                <w:rPr>
                  <w:rFonts w:cs="Arial"/>
                  <w:b/>
                  <w:bCs/>
                  <w:color w:val="000000" w:themeColor="text1"/>
                  <w:sz w:val="20"/>
                </w:rPr>
                <w:t xml:space="preserve"> </w:t>
              </w:r>
            </w:ins>
            <w:r w:rsidR="009B5A10" w:rsidRPr="000C19DE">
              <w:rPr>
                <w:rFonts w:cs="Arial"/>
                <w:b/>
                <w:bCs/>
                <w:color w:val="000000" w:themeColor="text1"/>
                <w:sz w:val="20"/>
              </w:rPr>
              <w:t xml:space="preserve">van de nieuwe generatie leidingen bestaat uit Ecoflex VIP Thermo Twin- en Single-leidingen in verschillende </w:t>
            </w:r>
            <w:ins w:id="35" w:author="Gerard Jansen" w:date="2025-10-07T14:38:00Z" w16du:dateUtc="2025-10-07T12:38:00Z">
              <w:r w:rsidR="009841BE">
                <w:rPr>
                  <w:rFonts w:cs="Arial"/>
                  <w:b/>
                  <w:bCs/>
                  <w:color w:val="000000" w:themeColor="text1"/>
                  <w:sz w:val="20"/>
                </w:rPr>
                <w:t>diameter</w:t>
              </w:r>
            </w:ins>
            <w:ins w:id="36" w:author="Gerard Jansen" w:date="2025-10-07T14:53:00Z" w16du:dateUtc="2025-10-07T12:53:00Z">
              <w:r w:rsidR="00BF5BC3">
                <w:rPr>
                  <w:rFonts w:cs="Arial"/>
                  <w:b/>
                  <w:bCs/>
                  <w:color w:val="000000" w:themeColor="text1"/>
                  <w:sz w:val="20"/>
                </w:rPr>
                <w:t>s</w:t>
              </w:r>
            </w:ins>
            <w:del w:id="37" w:author="Gerard Jansen" w:date="2025-10-07T14:38:00Z" w16du:dateUtc="2025-10-07T12:38:00Z">
              <w:r w:rsidR="009B5A10" w:rsidRPr="000C19DE" w:rsidDel="009841BE">
                <w:rPr>
                  <w:rFonts w:cs="Arial"/>
                  <w:b/>
                  <w:bCs/>
                  <w:color w:val="000000" w:themeColor="text1"/>
                  <w:sz w:val="20"/>
                </w:rPr>
                <w:delText>afmetingen</w:delText>
              </w:r>
            </w:del>
            <w:ins w:id="38" w:author="Elsa Wanders" w:date="2025-10-01T09:59:00Z" w16du:dateUtc="2025-10-01T07:59:00Z">
              <w:r>
                <w:rPr>
                  <w:rFonts w:cs="Arial"/>
                  <w:b/>
                  <w:bCs/>
                  <w:color w:val="000000" w:themeColor="text1"/>
                  <w:sz w:val="20"/>
                </w:rPr>
                <w:t>.</w:t>
              </w:r>
            </w:ins>
            <w:del w:id="39" w:author="Elsa Wanders" w:date="2025-10-01T09:59:00Z" w16du:dateUtc="2025-10-01T07:59:00Z">
              <w:r w:rsidR="009B5A10" w:rsidRPr="000C19DE" w:rsidDel="001C1910">
                <w:rPr>
                  <w:rFonts w:cs="Arial"/>
                  <w:b/>
                  <w:bCs/>
                  <w:color w:val="000000" w:themeColor="text1"/>
                  <w:sz w:val="20"/>
                </w:rPr>
                <w:delText>,</w:delText>
              </w:r>
            </w:del>
            <w:r w:rsidR="009B5A10" w:rsidRPr="000C19DE">
              <w:rPr>
                <w:rFonts w:cs="Arial"/>
                <w:b/>
                <w:bCs/>
                <w:color w:val="000000" w:themeColor="text1"/>
                <w:sz w:val="20"/>
              </w:rPr>
              <w:t xml:space="preserve"> </w:t>
            </w:r>
            <w:del w:id="40" w:author="Elsa Wanders" w:date="2025-10-01T10:00:00Z" w16du:dateUtc="2025-10-01T08:00:00Z">
              <w:r w:rsidR="009B5A10" w:rsidRPr="000C19DE" w:rsidDel="001C1910">
                <w:rPr>
                  <w:rFonts w:cs="Arial"/>
                  <w:b/>
                  <w:bCs/>
                  <w:color w:val="000000" w:themeColor="text1"/>
                  <w:sz w:val="20"/>
                </w:rPr>
                <w:delText xml:space="preserve">met een unieke thermische prestatie en een zeer compacte buitendiameter, waardoor de installatie sneller, eenvoudiger en duurzamer wordt. </w:delText>
              </w:r>
            </w:del>
            <w:r w:rsidR="009B5A10" w:rsidRPr="000C19DE">
              <w:rPr>
                <w:rFonts w:cs="Arial"/>
                <w:b/>
                <w:bCs/>
                <w:color w:val="000000" w:themeColor="text1"/>
                <w:sz w:val="20"/>
              </w:rPr>
              <w:t>Daarnaast heeft GF haar assortiment voorgeïsoleerde leidingen uitgebreid met een nieuwe Ecoflex VIP Thermo-leiding met een diameter van 140 mm</w:t>
            </w:r>
            <w:ins w:id="41" w:author="Elsa Wanders" w:date="2025-10-01T10:00:00Z" w16du:dateUtc="2025-10-01T08:00:00Z">
              <w:r>
                <w:rPr>
                  <w:rFonts w:cs="Arial"/>
                  <w:b/>
                  <w:bCs/>
                  <w:color w:val="000000" w:themeColor="text1"/>
                  <w:sz w:val="20"/>
                </w:rPr>
                <w:t>.</w:t>
              </w:r>
            </w:ins>
            <w:r w:rsidR="009B5A10" w:rsidRPr="000C19DE">
              <w:rPr>
                <w:rFonts w:cs="Arial"/>
                <w:b/>
                <w:bCs/>
                <w:color w:val="000000" w:themeColor="text1"/>
                <w:sz w:val="20"/>
              </w:rPr>
              <w:t xml:space="preserve"> </w:t>
            </w:r>
            <w:ins w:id="42" w:author="Elsa Wanders" w:date="2025-10-01T10:01:00Z">
              <w:r w:rsidRPr="001C1910">
                <w:rPr>
                  <w:rFonts w:cs="Arial"/>
                  <w:b/>
                  <w:bCs/>
                  <w:color w:val="000000" w:themeColor="text1"/>
                  <w:sz w:val="20"/>
                </w:rPr>
                <w:t>Daarmee biedt GF een energiezuinige en installatievriendelijke oplossing voor</w:t>
              </w:r>
            </w:ins>
            <w:del w:id="43" w:author="Elsa Wanders" w:date="2025-10-01T10:01:00Z" w16du:dateUtc="2025-10-01T08:01:00Z">
              <w:r w:rsidR="009B5A10" w:rsidRPr="000C19DE" w:rsidDel="001C1910">
                <w:rPr>
                  <w:rFonts w:cs="Arial"/>
                  <w:b/>
                  <w:bCs/>
                  <w:color w:val="000000" w:themeColor="text1"/>
                  <w:sz w:val="20"/>
                </w:rPr>
                <w:delText>- en daarmee met een energiezuinige en installatievriendelijke oplossing voor</w:delText>
              </w:r>
            </w:del>
            <w:r w:rsidR="009B5A10" w:rsidRPr="000C19DE">
              <w:rPr>
                <w:rFonts w:cs="Arial"/>
                <w:b/>
                <w:bCs/>
                <w:color w:val="000000" w:themeColor="text1"/>
                <w:sz w:val="20"/>
              </w:rPr>
              <w:t xml:space="preserve"> grootschalige verwarmings- en koelingstoepassingen. </w:t>
            </w:r>
          </w:p>
          <w:p w14:paraId="778877B3" w14:textId="0480F3CF" w:rsidR="0079180A" w:rsidRPr="000C19DE" w:rsidRDefault="009B5A10" w:rsidP="6DF8FF53">
            <w:pPr>
              <w:spacing w:line="240" w:lineRule="auto"/>
              <w:rPr>
                <w:rFonts w:cs="Arial"/>
                <w:color w:val="000000" w:themeColor="text1"/>
                <w:sz w:val="20"/>
              </w:rPr>
            </w:pPr>
            <w:r w:rsidRPr="000C19DE">
              <w:rPr>
                <w:rFonts w:cs="Arial"/>
                <w:color w:val="000000" w:themeColor="text1"/>
                <w:sz w:val="20"/>
              </w:rPr>
              <w:t xml:space="preserve">Met het innovatieve en energiezuinige leidingsysteem Ecoflex VIP biedt Uponor een </w:t>
            </w:r>
            <w:del w:id="44" w:author="Elsa Wanders" w:date="2025-10-01T10:04:00Z" w16du:dateUtc="2025-10-01T08:04:00Z">
              <w:r w:rsidRPr="000C19DE" w:rsidDel="00192EE6">
                <w:rPr>
                  <w:rFonts w:cs="Arial"/>
                  <w:color w:val="000000" w:themeColor="text1"/>
                  <w:sz w:val="20"/>
                </w:rPr>
                <w:delText xml:space="preserve">uitgebreid </w:delText>
              </w:r>
            </w:del>
            <w:ins w:id="45" w:author="Elsa Wanders" w:date="2025-10-01T10:04:00Z" w16du:dateUtc="2025-10-01T08:04:00Z">
              <w:r w:rsidR="00192EE6">
                <w:rPr>
                  <w:rFonts w:cs="Arial"/>
                  <w:color w:val="000000" w:themeColor="text1"/>
                  <w:sz w:val="20"/>
                </w:rPr>
                <w:t>breed</w:t>
              </w:r>
              <w:r w:rsidR="00192EE6" w:rsidRPr="000C19DE">
                <w:rPr>
                  <w:rFonts w:cs="Arial"/>
                  <w:color w:val="000000" w:themeColor="text1"/>
                  <w:sz w:val="20"/>
                </w:rPr>
                <w:t xml:space="preserve"> </w:t>
              </w:r>
            </w:ins>
            <w:r w:rsidRPr="000C19DE">
              <w:rPr>
                <w:rFonts w:cs="Arial"/>
                <w:color w:val="000000" w:themeColor="text1"/>
                <w:sz w:val="20"/>
              </w:rPr>
              <w:t>assortiment flexibele, voorgeïsoleerde leidingen en systeemaccessoires. De veilige en duurzame Uponor Ecoflex VIP-leidingsystemen zijn ontworpen voor verwarming, koeling en distributie van warm</w:t>
            </w:r>
            <w:ins w:id="46" w:author="Gerard Jansen" w:date="2025-10-07T14:40:00Z" w16du:dateUtc="2025-10-07T12:40:00Z">
              <w:r w:rsidR="0056297F">
                <w:rPr>
                  <w:rFonts w:cs="Arial"/>
                  <w:color w:val="000000" w:themeColor="text1"/>
                  <w:sz w:val="20"/>
                </w:rPr>
                <w:t xml:space="preserve"> en koud </w:t>
              </w:r>
            </w:ins>
            <w:del w:id="47" w:author="Gerard Jansen" w:date="2025-10-07T14:40:00Z" w16du:dateUtc="2025-10-07T12:40:00Z">
              <w:r w:rsidRPr="000C19DE" w:rsidDel="0056297F">
                <w:rPr>
                  <w:rFonts w:cs="Arial"/>
                  <w:color w:val="000000" w:themeColor="text1"/>
                  <w:sz w:val="20"/>
                </w:rPr>
                <w:delText xml:space="preserve"> </w:delText>
              </w:r>
            </w:del>
            <w:r w:rsidRPr="000C19DE">
              <w:rPr>
                <w:rFonts w:cs="Arial"/>
                <w:color w:val="000000" w:themeColor="text1"/>
                <w:sz w:val="20"/>
              </w:rPr>
              <w:t>water</w:t>
            </w:r>
            <w:ins w:id="48" w:author="Elsa Wanders" w:date="2025-10-01T10:05:00Z" w16du:dateUtc="2025-10-01T08:05:00Z">
              <w:r w:rsidR="00192EE6">
                <w:rPr>
                  <w:rFonts w:cs="Arial"/>
                  <w:strike/>
                  <w:color w:val="000000" w:themeColor="text1"/>
                  <w:sz w:val="20"/>
                </w:rPr>
                <w:t xml:space="preserve"> </w:t>
              </w:r>
            </w:ins>
            <w:del w:id="49" w:author="Elsa Wanders" w:date="2025-10-01T10:05:00Z" w16du:dateUtc="2025-10-01T08:05:00Z">
              <w:r w:rsidRPr="000C19DE" w:rsidDel="00192EE6">
                <w:rPr>
                  <w:rFonts w:cs="Arial"/>
                  <w:strike/>
                  <w:color w:val="000000" w:themeColor="text1"/>
                  <w:sz w:val="20"/>
                </w:rPr>
                <w:delText xml:space="preserve"> </w:delText>
              </w:r>
            </w:del>
            <w:r w:rsidRPr="000C19DE">
              <w:rPr>
                <w:rFonts w:cs="Arial"/>
                <w:color w:val="000000" w:themeColor="text1"/>
                <w:sz w:val="20"/>
              </w:rPr>
              <w:t>in de lokale en stadsverwarmings</w:t>
            </w:r>
            <w:ins w:id="50" w:author="Gerard Jansen" w:date="2025-10-07T14:40:00Z" w16du:dateUtc="2025-10-07T12:40:00Z">
              <w:r w:rsidR="0034461E">
                <w:rPr>
                  <w:rFonts w:cs="Arial"/>
                  <w:color w:val="000000" w:themeColor="text1"/>
                  <w:sz w:val="20"/>
                </w:rPr>
                <w:t xml:space="preserve">projecten </w:t>
              </w:r>
            </w:ins>
            <w:del w:id="51" w:author="Gerard Jansen" w:date="2025-10-07T14:40:00Z" w16du:dateUtc="2025-10-07T12:40:00Z">
              <w:r w:rsidRPr="000C19DE" w:rsidDel="0034461E">
                <w:rPr>
                  <w:rFonts w:cs="Arial"/>
                  <w:color w:val="000000" w:themeColor="text1"/>
                  <w:sz w:val="20"/>
                </w:rPr>
                <w:delText>voorziening</w:delText>
              </w:r>
            </w:del>
            <w:r w:rsidRPr="000C19DE">
              <w:rPr>
                <w:rFonts w:cs="Arial"/>
                <w:color w:val="000000" w:themeColor="text1"/>
                <w:sz w:val="20"/>
              </w:rPr>
              <w:t xml:space="preserve">. </w:t>
            </w:r>
            <w:del w:id="52" w:author="Elsa Wanders" w:date="2025-10-01T10:05:00Z" w16du:dateUtc="2025-10-01T08:05:00Z">
              <w:r w:rsidRPr="000C19DE" w:rsidDel="00192EE6">
                <w:rPr>
                  <w:rFonts w:cs="Arial"/>
                  <w:color w:val="000000" w:themeColor="text1"/>
                  <w:sz w:val="20"/>
                </w:rPr>
                <w:delText>Door het</w:delText>
              </w:r>
            </w:del>
            <w:ins w:id="53" w:author="Elsa Wanders" w:date="2025-10-01T10:05:00Z" w16du:dateUtc="2025-10-01T08:05:00Z">
              <w:r w:rsidR="00192EE6">
                <w:rPr>
                  <w:rFonts w:cs="Arial"/>
                  <w:color w:val="000000" w:themeColor="text1"/>
                  <w:sz w:val="20"/>
                </w:rPr>
                <w:t>Dankzij de</w:t>
              </w:r>
            </w:ins>
            <w:r w:rsidRPr="000C19DE">
              <w:rPr>
                <w:rFonts w:cs="Arial"/>
                <w:color w:val="000000" w:themeColor="text1"/>
                <w:sz w:val="20"/>
              </w:rPr>
              <w:t xml:space="preserve"> toepass</w:t>
            </w:r>
            <w:del w:id="54" w:author="Elsa Wanders" w:date="2025-10-01T10:05:00Z" w16du:dateUtc="2025-10-01T08:05:00Z">
              <w:r w:rsidRPr="000C19DE" w:rsidDel="00192EE6">
                <w:rPr>
                  <w:rFonts w:cs="Arial"/>
                  <w:color w:val="000000" w:themeColor="text1"/>
                  <w:sz w:val="20"/>
                </w:rPr>
                <w:delText>e</w:delText>
              </w:r>
            </w:del>
            <w:ins w:id="55" w:author="Elsa Wanders" w:date="2025-10-01T10:05:00Z" w16du:dateUtc="2025-10-01T08:05:00Z">
              <w:r w:rsidR="00192EE6">
                <w:rPr>
                  <w:rFonts w:cs="Arial"/>
                  <w:color w:val="000000" w:themeColor="text1"/>
                  <w:sz w:val="20"/>
                </w:rPr>
                <w:t>i</w:t>
              </w:r>
            </w:ins>
            <w:r w:rsidRPr="000C19DE">
              <w:rPr>
                <w:rFonts w:cs="Arial"/>
                <w:color w:val="000000" w:themeColor="text1"/>
                <w:sz w:val="20"/>
              </w:rPr>
              <w:t>n</w:t>
            </w:r>
            <w:ins w:id="56" w:author="Elsa Wanders" w:date="2025-10-01T10:05:00Z" w16du:dateUtc="2025-10-01T08:05:00Z">
              <w:r w:rsidR="00192EE6">
                <w:rPr>
                  <w:rFonts w:cs="Arial"/>
                  <w:color w:val="000000" w:themeColor="text1"/>
                  <w:sz w:val="20"/>
                </w:rPr>
                <w:t>g</w:t>
              </w:r>
            </w:ins>
            <w:r w:rsidRPr="000C19DE">
              <w:rPr>
                <w:rFonts w:cs="Arial"/>
                <w:color w:val="000000" w:themeColor="text1"/>
                <w:sz w:val="20"/>
              </w:rPr>
              <w:t xml:space="preserve"> van de VIP-technologie (Vacuum Insulated Panel) hebben de leidingen een minimaal warmteverlies (Lambda-waarde</w:t>
            </w:r>
            <w:r w:rsidRPr="000C19DE">
              <w:rPr>
                <w:rFonts w:cs="Arial"/>
                <w:i/>
                <w:iCs/>
                <w:color w:val="000000" w:themeColor="text1"/>
                <w:sz w:val="20"/>
              </w:rPr>
              <w:t xml:space="preserve"> </w:t>
            </w:r>
            <w:r w:rsidRPr="000C19DE">
              <w:rPr>
                <w:rFonts w:cs="Arial"/>
                <w:color w:val="000000" w:themeColor="text1"/>
                <w:sz w:val="20"/>
              </w:rPr>
              <w:t>van VIP: 0,004 W/mK)</w:t>
            </w:r>
            <w:del w:id="57" w:author="Elsa Wanders" w:date="2025-10-01T10:06:00Z" w16du:dateUtc="2025-10-01T08:06:00Z">
              <w:r w:rsidRPr="000C19DE" w:rsidDel="00192EE6">
                <w:rPr>
                  <w:rFonts w:cs="Arial"/>
                  <w:color w:val="000000" w:themeColor="text1"/>
                  <w:sz w:val="20"/>
                </w:rPr>
                <w:delText>,</w:delText>
              </w:r>
            </w:del>
            <w:ins w:id="58" w:author="Elsa Wanders" w:date="2025-10-01T10:06:00Z" w16du:dateUtc="2025-10-01T08:06:00Z">
              <w:r w:rsidR="00192EE6">
                <w:rPr>
                  <w:rFonts w:cs="Arial"/>
                  <w:color w:val="000000" w:themeColor="text1"/>
                  <w:sz w:val="20"/>
                </w:rPr>
                <w:t>.</w:t>
              </w:r>
            </w:ins>
            <w:r w:rsidRPr="000C19DE">
              <w:rPr>
                <w:rFonts w:cs="Arial"/>
                <w:color w:val="000000" w:themeColor="text1"/>
                <w:sz w:val="20"/>
              </w:rPr>
              <w:t xml:space="preserve"> </w:t>
            </w:r>
            <w:del w:id="59" w:author="Elsa Wanders" w:date="2025-10-01T10:06:00Z" w16du:dateUtc="2025-10-01T08:06:00Z">
              <w:r w:rsidRPr="000C19DE" w:rsidDel="00192EE6">
                <w:rPr>
                  <w:rFonts w:cs="Arial"/>
                  <w:color w:val="000000" w:themeColor="text1"/>
                  <w:sz w:val="20"/>
                </w:rPr>
                <w:delText>terwijl h</w:delText>
              </w:r>
            </w:del>
            <w:ins w:id="60" w:author="Elsa Wanders" w:date="2025-10-01T10:06:00Z" w16du:dateUtc="2025-10-01T08:06:00Z">
              <w:r w:rsidR="00192EE6">
                <w:rPr>
                  <w:rFonts w:cs="Arial"/>
                  <w:color w:val="000000" w:themeColor="text1"/>
                  <w:sz w:val="20"/>
                </w:rPr>
                <w:t>H</w:t>
              </w:r>
            </w:ins>
            <w:r w:rsidRPr="000C19DE">
              <w:rPr>
                <w:rFonts w:cs="Arial"/>
                <w:color w:val="000000" w:themeColor="text1"/>
                <w:sz w:val="20"/>
              </w:rPr>
              <w:t xml:space="preserve">et flexibele ontwerp en de kleine diameter </w:t>
            </w:r>
            <w:del w:id="61" w:author="Elsa Wanders" w:date="2025-10-01T10:06:00Z" w16du:dateUtc="2025-10-01T08:06:00Z">
              <w:r w:rsidRPr="000C19DE" w:rsidDel="00192EE6">
                <w:rPr>
                  <w:rFonts w:cs="Arial"/>
                  <w:color w:val="000000" w:themeColor="text1"/>
                  <w:sz w:val="20"/>
                </w:rPr>
                <w:delText xml:space="preserve">ervoor </w:delText>
              </w:r>
            </w:del>
            <w:r w:rsidRPr="000C19DE">
              <w:rPr>
                <w:rFonts w:cs="Arial"/>
                <w:color w:val="000000" w:themeColor="text1"/>
                <w:sz w:val="20"/>
              </w:rPr>
              <w:t xml:space="preserve">zorgen </w:t>
            </w:r>
            <w:ins w:id="62" w:author="Elsa Wanders" w:date="2025-10-01T10:06:00Z" w16du:dateUtc="2025-10-01T08:06:00Z">
              <w:r w:rsidR="00192EE6" w:rsidRPr="000C19DE">
                <w:rPr>
                  <w:rFonts w:cs="Arial"/>
                  <w:color w:val="000000" w:themeColor="text1"/>
                  <w:sz w:val="20"/>
                </w:rPr>
                <w:t xml:space="preserve">ervoor </w:t>
              </w:r>
            </w:ins>
            <w:r w:rsidRPr="000C19DE">
              <w:rPr>
                <w:rFonts w:cs="Arial"/>
                <w:color w:val="000000" w:themeColor="text1"/>
                <w:sz w:val="20"/>
              </w:rPr>
              <w:t xml:space="preserve">dat de installatietijd van de leidingen met wel 20% wordt verkort ten opzichte van flexibele leidingen met </w:t>
            </w:r>
            <w:ins w:id="63" w:author="Gerard Jansen" w:date="2025-10-07T14:55:00Z" w16du:dateUtc="2025-10-07T12:55:00Z">
              <w:r w:rsidR="00DF60CC">
                <w:rPr>
                  <w:rFonts w:cs="Arial"/>
                  <w:color w:val="000000" w:themeColor="text1"/>
                  <w:sz w:val="20"/>
                </w:rPr>
                <w:t xml:space="preserve">een </w:t>
              </w:r>
            </w:ins>
            <w:r w:rsidRPr="000C19DE">
              <w:rPr>
                <w:rFonts w:cs="Arial"/>
                <w:color w:val="000000" w:themeColor="text1"/>
                <w:sz w:val="20"/>
              </w:rPr>
              <w:t xml:space="preserve">harde schuimisolatie, en met meer dan het dubbele ten opzichte van stalen leidingen. Met leidingen met een diameter van 25 mm tot 140 mm is Ecoflex VIP de energiezuinige oplossing voor </w:t>
            </w:r>
            <w:ins w:id="64" w:author="Elsa Wanders" w:date="2025-10-01T10:10:00Z">
              <w:r w:rsidR="00192EE6" w:rsidRPr="00192EE6">
                <w:rPr>
                  <w:rFonts w:cs="Arial"/>
                  <w:color w:val="000000" w:themeColor="text1"/>
                  <w:sz w:val="20"/>
                </w:rPr>
                <w:t>uiteenlopende lokale en grootschalige warmtedistributie- en koelingsprojecten.</w:t>
              </w:r>
            </w:ins>
            <w:del w:id="65" w:author="Elsa Wanders" w:date="2025-10-01T10:10:00Z" w16du:dateUtc="2025-10-01T08:10:00Z">
              <w:r w:rsidRPr="000C19DE" w:rsidDel="00192EE6">
                <w:rPr>
                  <w:rFonts w:cs="Arial"/>
                  <w:color w:val="000000" w:themeColor="text1"/>
                  <w:sz w:val="20"/>
                </w:rPr>
                <w:delText xml:space="preserve">een breed scala aan lokale en stadsverwarmings- en koelingsprojecten. </w:delText>
              </w:r>
            </w:del>
          </w:p>
          <w:p w14:paraId="49651798" w14:textId="77777777" w:rsidR="00AB51B4" w:rsidRPr="000C19DE" w:rsidRDefault="00AB51B4" w:rsidP="6DF8FF53">
            <w:pPr>
              <w:spacing w:line="240" w:lineRule="auto"/>
              <w:rPr>
                <w:rFonts w:cs="Arial"/>
                <w:color w:val="000000" w:themeColor="text1"/>
                <w:sz w:val="20"/>
              </w:rPr>
            </w:pPr>
          </w:p>
          <w:p w14:paraId="46470EF1" w14:textId="77777777" w:rsidR="00AB51B4" w:rsidRPr="000C19DE" w:rsidRDefault="009B5A10" w:rsidP="6DF8FF53">
            <w:pPr>
              <w:spacing w:line="240" w:lineRule="auto"/>
              <w:rPr>
                <w:rFonts w:cs="Arial"/>
                <w:b/>
                <w:bCs/>
                <w:color w:val="000000" w:themeColor="text1"/>
                <w:sz w:val="20"/>
              </w:rPr>
            </w:pPr>
            <w:r w:rsidRPr="000C19DE">
              <w:rPr>
                <w:rFonts w:cs="Arial"/>
                <w:b/>
                <w:bCs/>
                <w:color w:val="000000" w:themeColor="text1"/>
                <w:sz w:val="20"/>
              </w:rPr>
              <w:t>Nieuwe generatie Ecoflex VIP-leidingen</w:t>
            </w:r>
          </w:p>
          <w:p w14:paraId="2F14FC88" w14:textId="7AD2F9C9" w:rsidR="004E2548" w:rsidRPr="000C19DE" w:rsidDel="006E3A04" w:rsidRDefault="009B5A10" w:rsidP="6DF8FF53">
            <w:pPr>
              <w:spacing w:line="240" w:lineRule="auto"/>
              <w:rPr>
                <w:del w:id="66" w:author="Elsa Wanders" w:date="2025-10-01T10:20:00Z" w16du:dateUtc="2025-10-01T08:20:00Z"/>
                <w:rFonts w:cs="Arial"/>
                <w:bCs/>
                <w:color w:val="000000" w:themeColor="text1"/>
                <w:sz w:val="20"/>
              </w:rPr>
            </w:pPr>
            <w:r w:rsidRPr="000C19DE">
              <w:rPr>
                <w:rFonts w:cs="Arial"/>
                <w:bCs/>
                <w:color w:val="000000" w:themeColor="text1"/>
                <w:sz w:val="20"/>
              </w:rPr>
              <w:t xml:space="preserve">De ambitieuze </w:t>
            </w:r>
            <w:ins w:id="67" w:author="Elsa Wanders" w:date="2025-10-01T10:11:00Z">
              <w:r w:rsidR="00192EE6" w:rsidRPr="00192EE6">
                <w:rPr>
                  <w:rFonts w:cs="Arial"/>
                  <w:bCs/>
                  <w:color w:val="000000" w:themeColor="text1"/>
                  <w:sz w:val="20"/>
                </w:rPr>
                <w:t>Europese doelstellingen voor verduurzaming en CO</w:t>
              </w:r>
              <w:r w:rsidR="00192EE6" w:rsidRPr="00192EE6">
                <w:rPr>
                  <w:rFonts w:ascii="Cambria Math" w:hAnsi="Cambria Math" w:cs="Cambria Math"/>
                  <w:bCs/>
                  <w:color w:val="000000" w:themeColor="text1"/>
                  <w:sz w:val="20"/>
                </w:rPr>
                <w:t>₂</w:t>
              </w:r>
              <w:r w:rsidR="00192EE6" w:rsidRPr="00192EE6">
                <w:rPr>
                  <w:rFonts w:cs="Arial"/>
                  <w:bCs/>
                  <w:color w:val="000000" w:themeColor="text1"/>
                  <w:sz w:val="20"/>
                </w:rPr>
                <w:t>-reductie</w:t>
              </w:r>
            </w:ins>
            <w:del w:id="68" w:author="Elsa Wanders" w:date="2025-10-01T10:11:00Z" w16du:dateUtc="2025-10-01T08:11:00Z">
              <w:r w:rsidRPr="000C19DE" w:rsidDel="00192EE6">
                <w:rPr>
                  <w:rFonts w:cs="Arial"/>
                  <w:bCs/>
                  <w:color w:val="000000" w:themeColor="text1"/>
                  <w:sz w:val="20"/>
                </w:rPr>
                <w:delText xml:space="preserve">duurzaamheids- en decarbonisatiedoelstellingen van de EU </w:delText>
              </w:r>
            </w:del>
            <w:ins w:id="69" w:author="Elsa Wanders" w:date="2025-10-01T10:11:00Z" w16du:dateUtc="2025-10-01T08:11:00Z">
              <w:r w:rsidR="00192EE6">
                <w:rPr>
                  <w:rFonts w:cs="Arial"/>
                  <w:bCs/>
                  <w:color w:val="000000" w:themeColor="text1"/>
                  <w:sz w:val="20"/>
                </w:rPr>
                <w:t xml:space="preserve"> </w:t>
              </w:r>
            </w:ins>
            <w:r w:rsidRPr="000C19DE">
              <w:rPr>
                <w:rFonts w:cs="Arial"/>
                <w:bCs/>
                <w:color w:val="000000" w:themeColor="text1"/>
                <w:sz w:val="20"/>
              </w:rPr>
              <w:t xml:space="preserve">vereisen meer energie- en kostenefficiënte installaties voor lokale en </w:t>
            </w:r>
            <w:ins w:id="70" w:author="Gerard Jansen" w:date="2025-10-07T14:56:00Z" w16du:dateUtc="2025-10-07T12:56:00Z">
              <w:r w:rsidR="0018696B">
                <w:rPr>
                  <w:rFonts w:cs="Arial"/>
                  <w:bCs/>
                  <w:color w:val="000000" w:themeColor="text1"/>
                  <w:sz w:val="20"/>
                </w:rPr>
                <w:t>gro</w:t>
              </w:r>
              <w:r w:rsidR="00537E82">
                <w:rPr>
                  <w:rFonts w:cs="Arial"/>
                  <w:bCs/>
                  <w:color w:val="000000" w:themeColor="text1"/>
                  <w:sz w:val="20"/>
                </w:rPr>
                <w:t xml:space="preserve">otschalige </w:t>
              </w:r>
            </w:ins>
            <w:r w:rsidRPr="000C19DE">
              <w:rPr>
                <w:rFonts w:cs="Arial"/>
                <w:bCs/>
                <w:color w:val="000000" w:themeColor="text1"/>
                <w:sz w:val="20"/>
              </w:rPr>
              <w:t>stadsverwarming</w:t>
            </w:r>
            <w:ins w:id="71" w:author="Gerard Jansen" w:date="2025-10-07T14:41:00Z" w16du:dateUtc="2025-10-07T12:41:00Z">
              <w:r w:rsidR="00BC6ECA">
                <w:rPr>
                  <w:rFonts w:cs="Arial"/>
                  <w:bCs/>
                  <w:color w:val="000000" w:themeColor="text1"/>
                  <w:sz w:val="20"/>
                </w:rPr>
                <w:t>sprojecten</w:t>
              </w:r>
            </w:ins>
            <w:r w:rsidRPr="000C19DE">
              <w:rPr>
                <w:rFonts w:cs="Arial"/>
                <w:bCs/>
                <w:color w:val="000000" w:themeColor="text1"/>
                <w:sz w:val="20"/>
              </w:rPr>
              <w:t xml:space="preserve">. </w:t>
            </w:r>
            <w:ins w:id="72" w:author="Elsa Wanders" w:date="2025-10-01T10:14:00Z">
              <w:r w:rsidR="006E3A04" w:rsidRPr="006E3A04">
                <w:rPr>
                  <w:rFonts w:cs="Arial"/>
                  <w:bCs/>
                  <w:color w:val="000000" w:themeColor="text1"/>
                  <w:sz w:val="20"/>
                </w:rPr>
                <w:t xml:space="preserve">De complexiteit van installaties vormt echter vaak een obstakel voor de ontwikkeling van hoogwaardige alternatieven. Daarbij komt </w:t>
              </w:r>
            </w:ins>
            <w:ins w:id="73" w:author="Gerard Jansen" w:date="2025-10-07T14:58:00Z" w16du:dateUtc="2025-10-07T12:58:00Z">
              <w:r w:rsidR="004E7CEB">
                <w:rPr>
                  <w:rFonts w:cs="Arial"/>
                  <w:bCs/>
                  <w:color w:val="000000" w:themeColor="text1"/>
                  <w:sz w:val="20"/>
                </w:rPr>
                <w:t xml:space="preserve">met </w:t>
              </w:r>
            </w:ins>
            <w:ins w:id="74" w:author="Elsa Wanders" w:date="2025-10-01T10:14:00Z">
              <w:del w:id="75" w:author="Gerard Jansen" w:date="2025-10-07T14:58:00Z" w16du:dateUtc="2025-10-07T12:58:00Z">
                <w:r w:rsidR="006E3A04" w:rsidRPr="006E3A04" w:rsidDel="004E7CEB">
                  <w:rPr>
                    <w:rFonts w:cs="Arial"/>
                    <w:bCs/>
                    <w:color w:val="000000" w:themeColor="text1"/>
                    <w:sz w:val="20"/>
                  </w:rPr>
                  <w:delText xml:space="preserve">dat </w:delText>
                </w:r>
              </w:del>
              <w:r w:rsidR="006E3A04" w:rsidRPr="006E3A04">
                <w:rPr>
                  <w:rFonts w:cs="Arial"/>
                  <w:bCs/>
                  <w:color w:val="000000" w:themeColor="text1"/>
                  <w:sz w:val="20"/>
                </w:rPr>
                <w:t xml:space="preserve">het tekort aan geschoolde arbeidskrachten en </w:t>
              </w:r>
            </w:ins>
            <w:ins w:id="76" w:author="Gerard Jansen" w:date="2025-10-07T14:58:00Z" w16du:dateUtc="2025-10-07T12:58:00Z">
              <w:r w:rsidR="004E7CEB">
                <w:rPr>
                  <w:rFonts w:cs="Arial"/>
                  <w:bCs/>
                  <w:color w:val="000000" w:themeColor="text1"/>
                  <w:sz w:val="20"/>
                </w:rPr>
                <w:t xml:space="preserve">de </w:t>
              </w:r>
            </w:ins>
            <w:ins w:id="77" w:author="Elsa Wanders" w:date="2025-10-01T10:14:00Z">
              <w:r w:rsidR="006E3A04" w:rsidRPr="006E3A04">
                <w:rPr>
                  <w:rFonts w:cs="Arial"/>
                  <w:bCs/>
                  <w:color w:val="000000" w:themeColor="text1"/>
                  <w:sz w:val="20"/>
                </w:rPr>
                <w:t xml:space="preserve">stijgende installatiekosten </w:t>
              </w:r>
            </w:ins>
            <w:ins w:id="78" w:author="Gerard Jansen" w:date="2025-10-07T14:42:00Z" w16du:dateUtc="2025-10-07T12:42:00Z">
              <w:r w:rsidR="00E84394">
                <w:rPr>
                  <w:rFonts w:cs="Arial"/>
                  <w:bCs/>
                  <w:color w:val="000000" w:themeColor="text1"/>
                  <w:sz w:val="20"/>
                </w:rPr>
                <w:t xml:space="preserve">er meer behoefte aan </w:t>
              </w:r>
            </w:ins>
            <w:ins w:id="79" w:author="Elsa Wanders" w:date="2025-10-01T10:14:00Z">
              <w:del w:id="80" w:author="Gerard Jansen" w:date="2025-10-07T14:42:00Z" w16du:dateUtc="2025-10-07T12:42:00Z">
                <w:r w:rsidR="006E3A04" w:rsidRPr="006E3A04" w:rsidDel="007C54EF">
                  <w:rPr>
                    <w:rFonts w:cs="Arial"/>
                    <w:bCs/>
                    <w:color w:val="000000" w:themeColor="text1"/>
                    <w:sz w:val="20"/>
                  </w:rPr>
                  <w:delText xml:space="preserve">de behoefte vergroten aan </w:delText>
                </w:r>
              </w:del>
              <w:r w:rsidR="006E3A04" w:rsidRPr="006E3A04">
                <w:rPr>
                  <w:rFonts w:cs="Arial"/>
                  <w:bCs/>
                  <w:color w:val="000000" w:themeColor="text1"/>
                  <w:sz w:val="20"/>
                </w:rPr>
                <w:t>flexibele en eenvoudig te installeren systemen.</w:t>
              </w:r>
            </w:ins>
            <w:del w:id="81" w:author="Elsa Wanders" w:date="2025-10-01T10:14:00Z" w16du:dateUtc="2025-10-01T08:14:00Z">
              <w:r w:rsidRPr="000C19DE" w:rsidDel="006E3A04">
                <w:rPr>
                  <w:rFonts w:cs="Arial"/>
                  <w:bCs/>
                  <w:color w:val="000000" w:themeColor="text1"/>
                  <w:sz w:val="20"/>
                </w:rPr>
                <w:delText>De complexiteit van de installatie vertraagt echter de ontwikkeling van alternatieve hoogwaardige oplossingen.</w:delText>
              </w:r>
              <w:r w:rsidRPr="000C19DE" w:rsidDel="006E3A04">
                <w:rPr>
                  <w:color w:val="000000" w:themeColor="text1"/>
                </w:rPr>
                <w:delText xml:space="preserve"> </w:delText>
              </w:r>
              <w:r w:rsidRPr="000C19DE" w:rsidDel="006E3A04">
                <w:rPr>
                  <w:rFonts w:cs="Arial"/>
                  <w:bCs/>
                  <w:color w:val="000000" w:themeColor="text1"/>
                  <w:sz w:val="20"/>
                </w:rPr>
                <w:delText>Bovendien vereisen de afname van geschoolde arbeidskrachten en de stijgende installatiekosten flexibelere en eenvoudiger te installeren oplossingen.</w:delText>
              </w:r>
            </w:del>
            <w:r w:rsidRPr="000C19DE">
              <w:rPr>
                <w:rFonts w:cs="Arial"/>
                <w:bCs/>
                <w:color w:val="000000" w:themeColor="text1"/>
                <w:sz w:val="20"/>
              </w:rPr>
              <w:t xml:space="preserve"> Met de nieuwe generatie Uponor Ecoflex VIP-leidingen introduceert GF haar meest efficiënte, compacte en flexibele warmtedistributieleiding ooit. </w:t>
            </w:r>
            <w:ins w:id="82" w:author="Elsa Wanders" w:date="2025-10-01T10:18:00Z">
              <w:r w:rsidR="006E3A04" w:rsidRPr="006E3A04">
                <w:rPr>
                  <w:rFonts w:cs="Arial"/>
                  <w:bCs/>
                  <w:color w:val="000000" w:themeColor="text1"/>
                  <w:sz w:val="20"/>
                </w:rPr>
                <w:t>Deze is speciaal ontwikkeld</w:t>
              </w:r>
            </w:ins>
            <w:ins w:id="83" w:author="Gerard Jansen" w:date="2025-10-07T14:58:00Z" w16du:dateUtc="2025-10-07T12:58:00Z">
              <w:r w:rsidR="00B4007D">
                <w:rPr>
                  <w:rFonts w:cs="Arial"/>
                  <w:bCs/>
                  <w:color w:val="000000" w:themeColor="text1"/>
                  <w:sz w:val="20"/>
                </w:rPr>
                <w:t xml:space="preserve"> </w:t>
              </w:r>
            </w:ins>
            <w:del w:id="84" w:author="Elsa Wanders" w:date="2025-10-01T10:18:00Z" w16du:dateUtc="2025-10-01T08:18:00Z">
              <w:r w:rsidRPr="000C19DE" w:rsidDel="006E3A04">
                <w:rPr>
                  <w:rFonts w:cs="Arial"/>
                  <w:bCs/>
                  <w:color w:val="000000" w:themeColor="text1"/>
                  <w:sz w:val="20"/>
                </w:rPr>
                <w:delText xml:space="preserve">Het is ontworpen </w:delText>
              </w:r>
            </w:del>
            <w:r w:rsidRPr="000C19DE">
              <w:rPr>
                <w:rFonts w:cs="Arial"/>
                <w:bCs/>
                <w:color w:val="000000" w:themeColor="text1"/>
                <w:sz w:val="20"/>
              </w:rPr>
              <w:t>voor middelgrote tot grote lokale warmte</w:t>
            </w:r>
            <w:ins w:id="85" w:author="Gerard Jansen" w:date="2025-10-07T14:42:00Z" w16du:dateUtc="2025-10-07T12:42:00Z">
              <w:r w:rsidR="007C54EF">
                <w:rPr>
                  <w:rFonts w:cs="Arial"/>
                  <w:bCs/>
                  <w:color w:val="000000" w:themeColor="text1"/>
                  <w:sz w:val="20"/>
                </w:rPr>
                <w:t xml:space="preserve"> en koude </w:t>
              </w:r>
            </w:ins>
            <w:r w:rsidRPr="000C19DE">
              <w:rPr>
                <w:rFonts w:cs="Arial"/>
                <w:bCs/>
                <w:color w:val="000000" w:themeColor="text1"/>
                <w:sz w:val="20"/>
              </w:rPr>
              <w:t xml:space="preserve">distributienetwerken, waar een kleinere buitenmaat van de leiding van vitaal belang is. Door gebruik te maken van geavanceerde vacuümgeïsoleerde paneeltechnologie (VIP) </w:t>
            </w:r>
            <w:ins w:id="86" w:author="Elsa Wanders" w:date="2025-10-01T10:19:00Z">
              <w:r w:rsidR="006E3A04" w:rsidRPr="006E3A04">
                <w:rPr>
                  <w:rFonts w:cs="Arial"/>
                  <w:bCs/>
                  <w:color w:val="000000" w:themeColor="text1"/>
                  <w:sz w:val="20"/>
                </w:rPr>
                <w:t>biedt dit systeem</w:t>
              </w:r>
            </w:ins>
            <w:del w:id="87" w:author="Elsa Wanders" w:date="2025-10-01T10:19:00Z" w16du:dateUtc="2025-10-01T08:19:00Z">
              <w:r w:rsidRPr="000C19DE" w:rsidDel="006E3A04">
                <w:rPr>
                  <w:rFonts w:cs="Arial"/>
                  <w:bCs/>
                  <w:color w:val="000000" w:themeColor="text1"/>
                  <w:sz w:val="20"/>
                </w:rPr>
                <w:delText xml:space="preserve">levert deze innovatie </w:delText>
              </w:r>
            </w:del>
            <w:ins w:id="88" w:author="Elsa Wanders" w:date="2025-10-01T10:19:00Z" w16du:dateUtc="2025-10-01T08:19:00Z">
              <w:r w:rsidR="006E3A04">
                <w:rPr>
                  <w:rFonts w:cs="Arial"/>
                  <w:bCs/>
                  <w:color w:val="000000" w:themeColor="text1"/>
                  <w:sz w:val="20"/>
                </w:rPr>
                <w:t xml:space="preserve"> </w:t>
              </w:r>
            </w:ins>
            <w:r w:rsidRPr="000C19DE">
              <w:rPr>
                <w:rFonts w:cs="Arial"/>
                <w:bCs/>
                <w:color w:val="000000" w:themeColor="text1"/>
                <w:sz w:val="20"/>
              </w:rPr>
              <w:t xml:space="preserve">ongeëvenaarde thermische prestaties met een aanzienlijk kleinere uitwendige leidingdiameter, </w:t>
            </w:r>
            <w:ins w:id="89" w:author="Elsa Wanders" w:date="2025-10-01T10:20:00Z">
              <w:r w:rsidR="006E3A04" w:rsidRPr="006E3A04">
                <w:rPr>
                  <w:rFonts w:cs="Arial"/>
                  <w:bCs/>
                  <w:color w:val="000000" w:themeColor="text1"/>
                  <w:sz w:val="20"/>
                </w:rPr>
                <w:t>wat zorgt voor een snellere, eenvoudigere en duurzamere installatie.</w:t>
              </w:r>
            </w:ins>
            <w:del w:id="90" w:author="Elsa Wanders" w:date="2025-10-01T10:20:00Z" w16du:dateUtc="2025-10-01T08:20:00Z">
              <w:r w:rsidRPr="000C19DE" w:rsidDel="006E3A04">
                <w:rPr>
                  <w:rFonts w:cs="Arial"/>
                  <w:bCs/>
                  <w:color w:val="000000" w:themeColor="text1"/>
                  <w:sz w:val="20"/>
                </w:rPr>
                <w:delText xml:space="preserve">waardoor de installatie sneller, gemakkelijker en duurzamer wordt. </w:delText>
              </w:r>
            </w:del>
          </w:p>
          <w:p w14:paraId="5328C419" w14:textId="77777777" w:rsidR="00907374" w:rsidRPr="000C19DE" w:rsidRDefault="00907374" w:rsidP="00627CA6">
            <w:pPr>
              <w:spacing w:line="240" w:lineRule="auto"/>
              <w:rPr>
                <w:rFonts w:cs="Arial"/>
                <w:color w:val="000000" w:themeColor="text1"/>
                <w:sz w:val="20"/>
              </w:rPr>
            </w:pPr>
          </w:p>
          <w:p w14:paraId="5DF7D2FD" w14:textId="1EEE6C8C" w:rsidR="00212C88" w:rsidRPr="000C19DE" w:rsidRDefault="009B5A10" w:rsidP="00212C88">
            <w:pPr>
              <w:spacing w:line="240" w:lineRule="auto"/>
              <w:rPr>
                <w:rFonts w:cs="Arial"/>
                <w:b/>
                <w:color w:val="000000" w:themeColor="text1"/>
                <w:sz w:val="20"/>
              </w:rPr>
            </w:pPr>
            <w:r w:rsidRPr="000C19DE">
              <w:rPr>
                <w:rFonts w:cs="Arial"/>
                <w:b/>
                <w:color w:val="000000" w:themeColor="text1"/>
                <w:sz w:val="20"/>
              </w:rPr>
              <w:t xml:space="preserve">Betrouwbaarheid voor grootschalige </w:t>
            </w:r>
            <w:ins w:id="91" w:author="Gerard Jansen" w:date="2025-10-07T14:44:00Z" w16du:dateUtc="2025-10-07T12:44:00Z">
              <w:r w:rsidR="00794FE2">
                <w:rPr>
                  <w:rFonts w:cs="Arial"/>
                  <w:b/>
                  <w:color w:val="000000" w:themeColor="text1"/>
                  <w:sz w:val="20"/>
                </w:rPr>
                <w:t xml:space="preserve">koeling en </w:t>
              </w:r>
            </w:ins>
            <w:r w:rsidRPr="000C19DE">
              <w:rPr>
                <w:rFonts w:cs="Arial"/>
                <w:b/>
                <w:color w:val="000000" w:themeColor="text1"/>
                <w:sz w:val="20"/>
              </w:rPr>
              <w:t>stadsverwarming</w:t>
            </w:r>
            <w:ins w:id="92" w:author="Gerard Jansen" w:date="2025-10-07T14:44:00Z" w16du:dateUtc="2025-10-07T12:44:00Z">
              <w:r w:rsidR="00794FE2">
                <w:rPr>
                  <w:rFonts w:cs="Arial"/>
                  <w:b/>
                  <w:color w:val="000000" w:themeColor="text1"/>
                  <w:sz w:val="20"/>
                </w:rPr>
                <w:t xml:space="preserve">sprojecten. </w:t>
              </w:r>
            </w:ins>
            <w:del w:id="93" w:author="Gerard Jansen" w:date="2025-10-07T14:44:00Z" w16du:dateUtc="2025-10-07T12:44:00Z">
              <w:r w:rsidRPr="000C19DE" w:rsidDel="00794FE2">
                <w:rPr>
                  <w:rFonts w:cs="Arial"/>
                  <w:b/>
                  <w:color w:val="000000" w:themeColor="text1"/>
                  <w:sz w:val="20"/>
                </w:rPr>
                <w:delText xml:space="preserve"> en -koeling</w:delText>
              </w:r>
            </w:del>
            <w:r w:rsidRPr="000C19DE">
              <w:rPr>
                <w:rFonts w:cs="Arial"/>
                <w:b/>
                <w:color w:val="000000" w:themeColor="text1"/>
                <w:sz w:val="20"/>
              </w:rPr>
              <w:t xml:space="preserve"> </w:t>
            </w:r>
          </w:p>
          <w:p w14:paraId="076620EF" w14:textId="41FBAE65" w:rsidR="00212C88" w:rsidRPr="000C19DE" w:rsidRDefault="009B5A10" w:rsidP="47C6B5EF">
            <w:pPr>
              <w:spacing w:line="240" w:lineRule="auto"/>
              <w:rPr>
                <w:rFonts w:cs="Arial"/>
                <w:color w:val="000000" w:themeColor="text1"/>
                <w:sz w:val="20"/>
              </w:rPr>
            </w:pPr>
            <w:r w:rsidRPr="000C19DE">
              <w:rPr>
                <w:rFonts w:cs="Arial"/>
                <w:color w:val="000000" w:themeColor="text1"/>
                <w:sz w:val="20"/>
              </w:rPr>
              <w:t xml:space="preserve">De nieuwe Ecoflex VIP Thermo Single-leiding met de grotere diameter van 140 mm is ontworpen om te voldoen aan de groeiende vraag naar middelgrote tot grootschalige verwarmings- en koelingsoplossingen (tot 1500 kW met ΔT20 Kelvin = circa 200 appartementen). "De nieuwe leiding </w:t>
            </w:r>
            <w:ins w:id="94" w:author="Elsa Wanders" w:date="2025-10-01T10:22:00Z">
              <w:r w:rsidR="006E3A04" w:rsidRPr="006E3A04">
                <w:rPr>
                  <w:rFonts w:cs="Arial"/>
                  <w:color w:val="000000" w:themeColor="text1"/>
                  <w:sz w:val="20"/>
                </w:rPr>
                <w:t>kan worden toegepast bij</w:t>
              </w:r>
            </w:ins>
            <w:del w:id="95" w:author="Elsa Wanders" w:date="2025-10-01T10:22:00Z" w16du:dateUtc="2025-10-01T08:22:00Z">
              <w:r w:rsidRPr="000C19DE" w:rsidDel="006E3A04">
                <w:rPr>
                  <w:rFonts w:cs="Arial"/>
                  <w:color w:val="000000" w:themeColor="text1"/>
                  <w:sz w:val="20"/>
                </w:rPr>
                <w:delText>kan worden aangesloten</w:delText>
              </w:r>
            </w:del>
            <w:r w:rsidRPr="000C19DE">
              <w:rPr>
                <w:rFonts w:cs="Arial"/>
                <w:color w:val="000000" w:themeColor="text1"/>
                <w:sz w:val="20"/>
              </w:rPr>
              <w:t xml:space="preserve"> </w:t>
            </w:r>
            <w:ins w:id="96" w:author="Elsa Wanders" w:date="2025-10-01T10:21:00Z">
              <w:r w:rsidR="006E3A04" w:rsidRPr="006E3A04">
                <w:rPr>
                  <w:rFonts w:cs="Arial"/>
                  <w:color w:val="000000" w:themeColor="text1"/>
                  <w:sz w:val="20"/>
                </w:rPr>
                <w:t>projecten met een hoge vermogensvraag</w:t>
              </w:r>
            </w:ins>
            <w:del w:id="97" w:author="Elsa Wanders" w:date="2025-10-01T10:21:00Z" w16du:dateUtc="2025-10-01T08:21:00Z">
              <w:r w:rsidRPr="000C19DE" w:rsidDel="006E3A04">
                <w:rPr>
                  <w:rFonts w:cs="Arial"/>
                  <w:color w:val="000000" w:themeColor="text1"/>
                  <w:sz w:val="20"/>
                </w:rPr>
                <w:delText>op objecten met hogere vermogensvereisten</w:delText>
              </w:r>
            </w:del>
            <w:r w:rsidRPr="000C19DE">
              <w:rPr>
                <w:rFonts w:cs="Arial"/>
                <w:color w:val="000000" w:themeColor="text1"/>
                <w:sz w:val="20"/>
              </w:rPr>
              <w:t>, zoals appartementen</w:t>
            </w:r>
            <w:ins w:id="98" w:author="Elsa Wanders" w:date="2025-10-01T10:22:00Z" w16du:dateUtc="2025-10-01T08:22:00Z">
              <w:r w:rsidR="006E3A04">
                <w:rPr>
                  <w:rFonts w:cs="Arial"/>
                  <w:color w:val="000000" w:themeColor="text1"/>
                  <w:sz w:val="20"/>
                </w:rPr>
                <w:t>complexen</w:t>
              </w:r>
            </w:ins>
            <w:r w:rsidRPr="000C19DE">
              <w:rPr>
                <w:rFonts w:cs="Arial"/>
                <w:color w:val="000000" w:themeColor="text1"/>
                <w:sz w:val="20"/>
              </w:rPr>
              <w:t xml:space="preserve"> of commerciële gebouwen", aldus Charlotta Persfell, Chief Marketing Officer, GF Building Flow Solutions. "Omdat de leiding </w:t>
            </w:r>
            <w:del w:id="99" w:author="Elsa Wanders" w:date="2025-10-01T10:23:00Z" w16du:dateUtc="2025-10-01T08:23:00Z">
              <w:r w:rsidRPr="000C19DE" w:rsidDel="00CC60E9">
                <w:rPr>
                  <w:rFonts w:cs="Arial"/>
                  <w:color w:val="000000" w:themeColor="text1"/>
                  <w:sz w:val="20"/>
                </w:rPr>
                <w:delText>in spoelen</w:delText>
              </w:r>
            </w:del>
            <w:ins w:id="100" w:author="Elsa Wanders" w:date="2025-10-01T10:23:00Z" w16du:dateUtc="2025-10-01T08:23:00Z">
              <w:r w:rsidR="00CC60E9">
                <w:rPr>
                  <w:rFonts w:cs="Arial"/>
                  <w:color w:val="000000" w:themeColor="text1"/>
                  <w:sz w:val="20"/>
                </w:rPr>
                <w:t xml:space="preserve">op rol </w:t>
              </w:r>
            </w:ins>
            <w:del w:id="101" w:author="Elsa Wanders" w:date="2025-10-01T10:23:00Z" w16du:dateUtc="2025-10-01T08:23:00Z">
              <w:r w:rsidRPr="000C19DE" w:rsidDel="00CC60E9">
                <w:rPr>
                  <w:rFonts w:cs="Arial"/>
                  <w:color w:val="000000" w:themeColor="text1"/>
                  <w:sz w:val="20"/>
                </w:rPr>
                <w:delText xml:space="preserve"> worden </w:delText>
              </w:r>
            </w:del>
            <w:ins w:id="102" w:author="Elsa Wanders" w:date="2025-10-01T10:23:00Z" w16du:dateUtc="2025-10-01T08:23:00Z">
              <w:r w:rsidR="00CC60E9" w:rsidRPr="000C19DE">
                <w:rPr>
                  <w:rFonts w:cs="Arial"/>
                  <w:color w:val="000000" w:themeColor="text1"/>
                  <w:sz w:val="20"/>
                </w:rPr>
                <w:t>word</w:t>
              </w:r>
              <w:r w:rsidR="00CC60E9">
                <w:rPr>
                  <w:rFonts w:cs="Arial"/>
                  <w:color w:val="000000" w:themeColor="text1"/>
                  <w:sz w:val="20"/>
                </w:rPr>
                <w:t>t</w:t>
              </w:r>
              <w:r w:rsidR="00CC60E9" w:rsidRPr="000C19DE">
                <w:rPr>
                  <w:rFonts w:cs="Arial"/>
                  <w:color w:val="000000" w:themeColor="text1"/>
                  <w:sz w:val="20"/>
                </w:rPr>
                <w:t xml:space="preserve"> </w:t>
              </w:r>
            </w:ins>
            <w:r w:rsidRPr="000C19DE">
              <w:rPr>
                <w:rFonts w:cs="Arial"/>
                <w:color w:val="000000" w:themeColor="text1"/>
                <w:sz w:val="20"/>
              </w:rPr>
              <w:t xml:space="preserve">geleverd, zijn er minder koppelingen </w:t>
            </w:r>
            <w:ins w:id="103" w:author="Elsa Wanders" w:date="2025-10-01T10:23:00Z" w16du:dateUtc="2025-10-01T08:23:00Z">
              <w:r w:rsidR="00CC60E9">
                <w:rPr>
                  <w:rFonts w:cs="Arial"/>
                  <w:color w:val="000000" w:themeColor="text1"/>
                  <w:sz w:val="20"/>
                </w:rPr>
                <w:t xml:space="preserve">nodig </w:t>
              </w:r>
            </w:ins>
            <w:r w:rsidRPr="000C19DE">
              <w:rPr>
                <w:rFonts w:cs="Arial"/>
                <w:color w:val="000000" w:themeColor="text1"/>
                <w:sz w:val="20"/>
              </w:rPr>
              <w:t>in het netwerk</w:t>
            </w:r>
            <w:del w:id="104" w:author="Elsa Wanders" w:date="2025-10-01T10:23:00Z" w16du:dateUtc="2025-10-01T08:23:00Z">
              <w:r w:rsidRPr="000C19DE" w:rsidDel="00CC60E9">
                <w:rPr>
                  <w:rFonts w:cs="Arial"/>
                  <w:color w:val="000000" w:themeColor="text1"/>
                  <w:sz w:val="20"/>
                </w:rPr>
                <w:delText xml:space="preserve"> nodig</w:delText>
              </w:r>
            </w:del>
            <w:ins w:id="105" w:author="Elsa Wanders" w:date="2025-10-01T10:23:00Z" w16du:dateUtc="2025-10-01T08:23:00Z">
              <w:r w:rsidR="00CC60E9">
                <w:rPr>
                  <w:rFonts w:cs="Arial"/>
                  <w:color w:val="000000" w:themeColor="text1"/>
                  <w:sz w:val="20"/>
                </w:rPr>
                <w:t>.</w:t>
              </w:r>
            </w:ins>
            <w:r w:rsidRPr="000C19DE">
              <w:rPr>
                <w:rFonts w:cs="Arial"/>
                <w:color w:val="000000" w:themeColor="text1"/>
                <w:sz w:val="20"/>
              </w:rPr>
              <w:t xml:space="preserve">, </w:t>
            </w:r>
            <w:ins w:id="106" w:author="Elsa Wanders" w:date="2025-10-01T10:24:00Z" w16du:dateUtc="2025-10-01T08:24:00Z">
              <w:r w:rsidR="00CC60E9" w:rsidRPr="00CC60E9">
                <w:rPr>
                  <w:rFonts w:cs="Arial"/>
                  <w:color w:val="000000" w:themeColor="text1"/>
                  <w:sz w:val="20"/>
                </w:rPr>
                <w:t>Dat maakt de installatie betrouwbaarder.</w:t>
              </w:r>
            </w:ins>
            <w:del w:id="107" w:author="Elsa Wanders" w:date="2025-10-01T10:24:00Z" w16du:dateUtc="2025-10-01T08:24:00Z">
              <w:r w:rsidRPr="000C19DE" w:rsidDel="00CC60E9">
                <w:rPr>
                  <w:rFonts w:cs="Arial"/>
                  <w:color w:val="000000" w:themeColor="text1"/>
                  <w:sz w:val="20"/>
                </w:rPr>
                <w:delText>wat de installaties betrouwbaarder maakt</w:delText>
              </w:r>
            </w:del>
            <w:r w:rsidRPr="000C19DE">
              <w:rPr>
                <w:rFonts w:cs="Arial"/>
                <w:color w:val="000000" w:themeColor="text1"/>
                <w:sz w:val="20"/>
              </w:rPr>
              <w:t xml:space="preserve">. </w:t>
            </w:r>
            <w:ins w:id="108" w:author="Elsa Wanders" w:date="2025-10-01T10:25:00Z" w16du:dateUtc="2025-10-01T08:25:00Z">
              <w:r w:rsidR="00CC60E9" w:rsidRPr="00CC60E9">
                <w:rPr>
                  <w:rFonts w:cs="Arial"/>
                  <w:color w:val="000000" w:themeColor="text1"/>
                  <w:sz w:val="20"/>
                </w:rPr>
                <w:t>Bovendien kan de leiding tot wel 60% installatietijd besparen</w:t>
              </w:r>
            </w:ins>
            <w:del w:id="109" w:author="Elsa Wanders" w:date="2025-10-01T10:25:00Z" w16du:dateUtc="2025-10-01T08:25:00Z">
              <w:r w:rsidRPr="000C19DE" w:rsidDel="00CC60E9">
                <w:rPr>
                  <w:rFonts w:cs="Arial"/>
                  <w:color w:val="000000" w:themeColor="text1"/>
                  <w:sz w:val="20"/>
                </w:rPr>
                <w:delText>De leiding bespaart tot 60% installatietijd</w:delText>
              </w:r>
            </w:del>
            <w:ins w:id="110" w:author="Elsa Wanders" w:date="2025-10-01T10:25:00Z" w16du:dateUtc="2025-10-01T08:25:00Z">
              <w:r w:rsidR="00CC60E9">
                <w:rPr>
                  <w:rFonts w:cs="Arial"/>
                  <w:color w:val="000000" w:themeColor="text1"/>
                  <w:sz w:val="20"/>
                </w:rPr>
                <w:t xml:space="preserve"> </w:t>
              </w:r>
            </w:ins>
            <w:del w:id="111" w:author="Elsa Wanders" w:date="2025-10-01T10:25:00Z" w16du:dateUtc="2025-10-01T08:25:00Z">
              <w:r w:rsidRPr="000C19DE" w:rsidDel="00CC60E9">
                <w:rPr>
                  <w:rFonts w:cs="Arial"/>
                  <w:color w:val="000000" w:themeColor="text1"/>
                  <w:sz w:val="20"/>
                </w:rPr>
                <w:delText xml:space="preserve"> </w:delText>
              </w:r>
            </w:del>
            <w:r w:rsidRPr="000C19DE">
              <w:rPr>
                <w:rFonts w:cs="Arial"/>
                <w:color w:val="000000" w:themeColor="text1"/>
                <w:sz w:val="20"/>
              </w:rPr>
              <w:t>ten opzichte van stalen leidingen en is gemakkelijker te hanteren, zelfs in een krappe ruimte."</w:t>
            </w:r>
          </w:p>
          <w:p w14:paraId="740A2F50" w14:textId="77777777" w:rsidR="00264D58" w:rsidRPr="000C19DE" w:rsidRDefault="00264D58" w:rsidP="47C6B5EF">
            <w:pPr>
              <w:spacing w:line="240" w:lineRule="auto"/>
              <w:rPr>
                <w:rFonts w:cs="Arial"/>
                <w:color w:val="000000" w:themeColor="text1"/>
                <w:sz w:val="20"/>
              </w:rPr>
            </w:pPr>
          </w:p>
          <w:p w14:paraId="45C5FCA2" w14:textId="3801213E" w:rsidR="00264D58" w:rsidRPr="000C19DE" w:rsidRDefault="009B5A10" w:rsidP="47C6B5EF">
            <w:pPr>
              <w:spacing w:line="240" w:lineRule="auto"/>
              <w:rPr>
                <w:rFonts w:cs="Arial"/>
                <w:b/>
                <w:bCs/>
                <w:color w:val="000000" w:themeColor="text1"/>
                <w:sz w:val="20"/>
              </w:rPr>
            </w:pPr>
            <w:r w:rsidRPr="000C19DE">
              <w:rPr>
                <w:rFonts w:cs="Arial"/>
                <w:b/>
                <w:bCs/>
                <w:color w:val="000000" w:themeColor="text1"/>
                <w:sz w:val="20"/>
              </w:rPr>
              <w:t xml:space="preserve">Van ondersteuning bij </w:t>
            </w:r>
            <w:del w:id="112" w:author="Elsa Wanders" w:date="2025-10-01T10:27:00Z" w16du:dateUtc="2025-10-01T08:27:00Z">
              <w:r w:rsidRPr="000C19DE" w:rsidDel="00CC60E9">
                <w:rPr>
                  <w:rFonts w:cs="Arial"/>
                  <w:b/>
                  <w:bCs/>
                  <w:color w:val="000000" w:themeColor="text1"/>
                  <w:sz w:val="20"/>
                </w:rPr>
                <w:delText>de lay-out</w:delText>
              </w:r>
            </w:del>
            <w:ins w:id="113" w:author="Elsa Wanders" w:date="2025-10-01T10:27:00Z" w16du:dateUtc="2025-10-01T08:27:00Z">
              <w:r w:rsidR="00CC60E9">
                <w:rPr>
                  <w:rFonts w:cs="Arial"/>
                  <w:b/>
                  <w:bCs/>
                  <w:color w:val="000000" w:themeColor="text1"/>
                  <w:sz w:val="20"/>
                </w:rPr>
                <w:t>het ontwerp</w:t>
              </w:r>
            </w:ins>
            <w:r w:rsidRPr="000C19DE">
              <w:rPr>
                <w:rFonts w:cs="Arial"/>
                <w:b/>
                <w:bCs/>
                <w:color w:val="000000" w:themeColor="text1"/>
                <w:sz w:val="20"/>
              </w:rPr>
              <w:t xml:space="preserve"> tot voorgesneden leidinglengtes</w:t>
            </w:r>
          </w:p>
          <w:p w14:paraId="5779B455" w14:textId="6149FE9F" w:rsidR="00280016" w:rsidRPr="000C19DE" w:rsidRDefault="009B5A10" w:rsidP="009F0516">
            <w:pPr>
              <w:spacing w:line="240" w:lineRule="auto"/>
              <w:rPr>
                <w:rFonts w:cs="Arial"/>
                <w:color w:val="000000" w:themeColor="text1"/>
                <w:sz w:val="20"/>
              </w:rPr>
            </w:pPr>
            <w:r w:rsidRPr="000C19DE">
              <w:rPr>
                <w:rFonts w:cs="Arial"/>
                <w:color w:val="000000" w:themeColor="text1"/>
                <w:sz w:val="20"/>
              </w:rPr>
              <w:t xml:space="preserve">Het Uponor Ecoflex-leidingassortiment wordt aangevuld met een reeks diensten om nog beter aan de behoeften van de klant te voldoen. Hieronder vallen uitgebreide ondersteuning door ervaren technici bij planning en </w:t>
            </w:r>
            <w:del w:id="114" w:author="Elsa Wanders" w:date="2025-10-01T10:28:00Z" w16du:dateUtc="2025-10-01T08:28:00Z">
              <w:r w:rsidRPr="000C19DE" w:rsidDel="00CC60E9">
                <w:rPr>
                  <w:rFonts w:cs="Arial"/>
                  <w:color w:val="000000" w:themeColor="text1"/>
                  <w:sz w:val="20"/>
                </w:rPr>
                <w:delText>lay-out</w:delText>
              </w:r>
            </w:del>
            <w:ins w:id="115" w:author="Elsa Wanders" w:date="2025-10-01T10:28:00Z" w16du:dateUtc="2025-10-01T08:28:00Z">
              <w:r w:rsidR="00CC60E9">
                <w:rPr>
                  <w:rFonts w:cs="Arial"/>
                  <w:color w:val="000000" w:themeColor="text1"/>
                  <w:sz w:val="20"/>
                </w:rPr>
                <w:t>ontwerp</w:t>
              </w:r>
            </w:ins>
            <w:r w:rsidRPr="000C19DE">
              <w:rPr>
                <w:rFonts w:cs="Arial"/>
                <w:color w:val="000000" w:themeColor="text1"/>
                <w:sz w:val="20"/>
              </w:rPr>
              <w:t xml:space="preserve">, producttraining en ondersteuning ter plaatse, evenals BIM-gegevens die beschikbaar zijn via het BIM-platform van Uponor. "Leidingen worden doorgaans geproduceerd in </w:t>
            </w:r>
            <w:del w:id="116" w:author="Elsa Wanders" w:date="2025-10-01T10:29:00Z" w16du:dateUtc="2025-10-01T08:29:00Z">
              <w:r w:rsidRPr="000C19DE" w:rsidDel="00CC60E9">
                <w:rPr>
                  <w:rFonts w:cs="Arial"/>
                  <w:color w:val="000000" w:themeColor="text1"/>
                  <w:sz w:val="20"/>
                </w:rPr>
                <w:delText>vooraf bepaalde</w:delText>
              </w:r>
            </w:del>
            <w:ins w:id="117" w:author="Elsa Wanders" w:date="2025-10-01T10:29:00Z" w16du:dateUtc="2025-10-01T08:29:00Z">
              <w:r w:rsidR="00CC60E9">
                <w:rPr>
                  <w:rFonts w:cs="Arial"/>
                  <w:color w:val="000000" w:themeColor="text1"/>
                  <w:sz w:val="20"/>
                </w:rPr>
                <w:t xml:space="preserve">vaste </w:t>
              </w:r>
            </w:ins>
            <w:del w:id="118" w:author="Elsa Wanders" w:date="2025-10-01T10:29:00Z" w16du:dateUtc="2025-10-01T08:29:00Z">
              <w:r w:rsidRPr="000C19DE" w:rsidDel="00CC60E9">
                <w:rPr>
                  <w:rFonts w:cs="Arial"/>
                  <w:color w:val="000000" w:themeColor="text1"/>
                  <w:sz w:val="20"/>
                </w:rPr>
                <w:delText xml:space="preserve"> </w:delText>
              </w:r>
            </w:del>
            <w:del w:id="119" w:author="Gerard Jansen" w:date="2025-10-07T15:00:00Z" w16du:dateUtc="2025-10-07T13:00:00Z">
              <w:r w:rsidRPr="000C19DE" w:rsidDel="00C1091F">
                <w:rPr>
                  <w:rFonts w:cs="Arial"/>
                  <w:color w:val="000000" w:themeColor="text1"/>
                  <w:sz w:val="20"/>
                </w:rPr>
                <w:delText>spoel</w:delText>
              </w:r>
            </w:del>
            <w:r w:rsidRPr="000C19DE">
              <w:rPr>
                <w:rFonts w:cs="Arial"/>
                <w:color w:val="000000" w:themeColor="text1"/>
                <w:sz w:val="20"/>
              </w:rPr>
              <w:t xml:space="preserve">lengtes. Wij bieden </w:t>
            </w:r>
            <w:del w:id="120" w:author="Elsa Wanders" w:date="2025-10-01T10:29:00Z" w16du:dateUtc="2025-10-01T08:29:00Z">
              <w:r w:rsidRPr="000C19DE" w:rsidDel="00CC60E9">
                <w:rPr>
                  <w:rFonts w:cs="Arial"/>
                  <w:color w:val="000000" w:themeColor="text1"/>
                  <w:sz w:val="20"/>
                </w:rPr>
                <w:delText xml:space="preserve">bovendien </w:delText>
              </w:r>
            </w:del>
            <w:ins w:id="121" w:author="Elsa Wanders" w:date="2025-10-01T10:29:00Z" w16du:dateUtc="2025-10-01T08:29:00Z">
              <w:r w:rsidR="00CC60E9">
                <w:rPr>
                  <w:rFonts w:cs="Arial"/>
                  <w:color w:val="000000" w:themeColor="text1"/>
                  <w:sz w:val="20"/>
                </w:rPr>
                <w:t>daarnaast</w:t>
              </w:r>
              <w:r w:rsidR="00CC60E9" w:rsidRPr="000C19DE">
                <w:rPr>
                  <w:rFonts w:cs="Arial"/>
                  <w:color w:val="000000" w:themeColor="text1"/>
                  <w:sz w:val="20"/>
                </w:rPr>
                <w:t xml:space="preserve"> </w:t>
              </w:r>
            </w:ins>
            <w:r w:rsidRPr="000C19DE">
              <w:rPr>
                <w:rFonts w:cs="Arial"/>
                <w:color w:val="000000" w:themeColor="text1"/>
                <w:sz w:val="20"/>
              </w:rPr>
              <w:t xml:space="preserve">de mogelijkheid om de leidingen in de voor het specifieke project vereiste lengte te produceren en rechtstreeks op de bouwplaats te leveren. </w:t>
            </w:r>
            <w:ins w:id="122" w:author="Elsa Wanders" w:date="2025-10-01T10:30:00Z">
              <w:r w:rsidR="00CC60E9" w:rsidRPr="00CC60E9">
                <w:rPr>
                  <w:rFonts w:cs="Arial"/>
                  <w:color w:val="000000" w:themeColor="text1"/>
                  <w:sz w:val="20"/>
                </w:rPr>
                <w:t xml:space="preserve">In combinatie met ons </w:t>
              </w:r>
              <w:r w:rsidR="00CC60E9" w:rsidRPr="00CC60E9">
                <w:rPr>
                  <w:rFonts w:cs="Arial"/>
                  <w:color w:val="000000" w:themeColor="text1"/>
                  <w:sz w:val="20"/>
                </w:rPr>
                <w:lastRenderedPageBreak/>
                <w:t>uitgebreide verkoop- en distributienetwerk zorgen we ervoor dat onze producten eenvoudig beschikbaar zijn voor klanten. Bovendien worden zij ondersteund met diensten en voordelen die de waarde op lange termijn vergroten</w:t>
              </w:r>
            </w:ins>
            <w:del w:id="123" w:author="Elsa Wanders" w:date="2025-10-01T10:30:00Z" w16du:dateUtc="2025-10-01T08:30:00Z">
              <w:r w:rsidRPr="000C19DE" w:rsidDel="00CC60E9">
                <w:rPr>
                  <w:rFonts w:cs="Arial"/>
                  <w:color w:val="000000" w:themeColor="text1"/>
                  <w:sz w:val="20"/>
                </w:rPr>
                <w:delText>Samen met ons uitgebreide verkoop- en distributienetwerk zorgt dit ervoor dat het product gemakkelijk toegankelijk is voor klanten, ondersteund door diensten en voordelen die de waarde op lange termijn verhogen</w:delText>
              </w:r>
            </w:del>
            <w:r w:rsidRPr="000C19DE">
              <w:rPr>
                <w:rFonts w:cs="Arial"/>
                <w:color w:val="000000" w:themeColor="text1"/>
                <w:sz w:val="20"/>
              </w:rPr>
              <w:t>", aldus Charlotta Persfell.</w:t>
            </w:r>
          </w:p>
          <w:p w14:paraId="730806C7" w14:textId="77777777" w:rsidR="00212C88" w:rsidRPr="000C19DE" w:rsidRDefault="00212C88" w:rsidP="00212C88">
            <w:pPr>
              <w:spacing w:line="240" w:lineRule="auto"/>
              <w:rPr>
                <w:rFonts w:cs="Arial"/>
                <w:bCs/>
                <w:color w:val="000000" w:themeColor="text1"/>
                <w:sz w:val="20"/>
              </w:rPr>
            </w:pPr>
          </w:p>
          <w:p w14:paraId="15F901B2" w14:textId="77777777" w:rsidR="00CC2BE2" w:rsidRPr="000C19DE" w:rsidRDefault="00CC2BE2" w:rsidP="00212C88">
            <w:pPr>
              <w:spacing w:line="240" w:lineRule="auto"/>
              <w:rPr>
                <w:rFonts w:cs="Arial"/>
                <w:bCs/>
                <w:color w:val="000000" w:themeColor="text1"/>
                <w:sz w:val="20"/>
              </w:rPr>
            </w:pPr>
          </w:p>
          <w:p w14:paraId="0CC2D7D1" w14:textId="77777777" w:rsidR="00B1748B" w:rsidRPr="000C19DE" w:rsidRDefault="009B5A10" w:rsidP="00212C88">
            <w:pPr>
              <w:spacing w:line="240" w:lineRule="auto"/>
              <w:rPr>
                <w:rFonts w:cs="Arial"/>
                <w:b/>
                <w:color w:val="000000" w:themeColor="text1"/>
                <w:sz w:val="20"/>
              </w:rPr>
            </w:pPr>
            <w:r w:rsidRPr="000C19DE">
              <w:rPr>
                <w:rFonts w:cs="Arial"/>
                <w:b/>
                <w:color w:val="000000" w:themeColor="text1"/>
                <w:sz w:val="20"/>
              </w:rPr>
              <w:t xml:space="preserve">De nieuwe generatie Uponor Ecoflex VIP-leidingen en hun kenmerken: </w:t>
            </w:r>
          </w:p>
          <w:p w14:paraId="29DE31B6" w14:textId="77777777" w:rsidR="00B53C22" w:rsidRPr="000C19DE" w:rsidRDefault="00B53C22" w:rsidP="00212C88">
            <w:pPr>
              <w:spacing w:line="240" w:lineRule="auto"/>
              <w:rPr>
                <w:rFonts w:cs="Arial"/>
                <w:bCs/>
                <w:color w:val="000000" w:themeColor="text1"/>
                <w:sz w:val="20"/>
              </w:rPr>
            </w:pPr>
          </w:p>
          <w:p w14:paraId="4C25E337" w14:textId="77777777" w:rsidR="000E66BB" w:rsidRPr="000C19DE" w:rsidRDefault="009B5A10" w:rsidP="00B53C22">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Uponor Ecoflex VIP Thermo Single met een diameter van 40 mm tot 140 mm</w:t>
            </w:r>
          </w:p>
          <w:p w14:paraId="648A957C" w14:textId="77777777" w:rsidR="00211CBD" w:rsidRPr="000C19DE" w:rsidRDefault="009B5A10" w:rsidP="00D15DCE">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 xml:space="preserve">Uponor Ecoflex VIP Thermo Twin van 2 x 25 mm tot 2 x 75 mm </w:t>
            </w:r>
          </w:p>
          <w:p w14:paraId="3395B474" w14:textId="315ACE11" w:rsidR="006A41C0" w:rsidRPr="000C19DE" w:rsidRDefault="009B5A10" w:rsidP="006A41C0">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 xml:space="preserve">Nog compacter en flexibeler voor eenvoudiger gebruik dankzij </w:t>
            </w:r>
            <w:ins w:id="124" w:author="Elsa Wanders" w:date="2025-10-01T10:31:00Z" w16du:dateUtc="2025-10-01T08:31:00Z">
              <w:r w:rsidR="00CC60E9">
                <w:rPr>
                  <w:rFonts w:cs="Arial"/>
                  <w:bCs/>
                  <w:color w:val="000000" w:themeColor="text1"/>
                  <w:sz w:val="20"/>
                </w:rPr>
                <w:t>ver</w:t>
              </w:r>
            </w:ins>
            <w:r w:rsidRPr="000C19DE">
              <w:rPr>
                <w:rFonts w:cs="Arial"/>
                <w:bCs/>
                <w:color w:val="000000" w:themeColor="text1"/>
                <w:sz w:val="20"/>
              </w:rPr>
              <w:t>nieuw</w:t>
            </w:r>
            <w:ins w:id="125" w:author="Elsa Wanders" w:date="2025-10-01T10:31:00Z" w16du:dateUtc="2025-10-01T08:31:00Z">
              <w:r w:rsidR="00CC60E9">
                <w:rPr>
                  <w:rFonts w:cs="Arial"/>
                  <w:bCs/>
                  <w:color w:val="000000" w:themeColor="text1"/>
                  <w:sz w:val="20"/>
                </w:rPr>
                <w:t>d</w:t>
              </w:r>
            </w:ins>
            <w:r w:rsidRPr="000C19DE">
              <w:rPr>
                <w:rFonts w:cs="Arial"/>
                <w:bCs/>
                <w:color w:val="000000" w:themeColor="text1"/>
                <w:sz w:val="20"/>
              </w:rPr>
              <w:t xml:space="preserve"> ontwerp </w:t>
            </w:r>
          </w:p>
          <w:p w14:paraId="11388A07" w14:textId="77777777" w:rsidR="00BE1CD7" w:rsidRPr="000C19DE" w:rsidRDefault="009B5A10" w:rsidP="00B53C22">
            <w:pPr>
              <w:pStyle w:val="Lijstalinea"/>
              <w:numPr>
                <w:ilvl w:val="0"/>
                <w:numId w:val="14"/>
              </w:numPr>
              <w:spacing w:line="240" w:lineRule="auto"/>
              <w:rPr>
                <w:rFonts w:cs="Arial"/>
                <w:bCs/>
                <w:color w:val="000000" w:themeColor="text1"/>
                <w:sz w:val="20"/>
              </w:rPr>
            </w:pPr>
            <w:r w:rsidRPr="000C19DE">
              <w:rPr>
                <w:rFonts w:cs="Arial"/>
                <w:color w:val="000000" w:themeColor="text1"/>
                <w:sz w:val="20"/>
              </w:rPr>
              <w:t>Uitstekende</w:t>
            </w:r>
            <w:r w:rsidRPr="000C19DE">
              <w:rPr>
                <w:rFonts w:cs="Arial"/>
                <w:bCs/>
                <w:color w:val="000000" w:themeColor="text1"/>
                <w:sz w:val="20"/>
              </w:rPr>
              <w:t xml:space="preserve"> thermische isolatie met </w:t>
            </w:r>
            <w:r w:rsidRPr="000C19DE">
              <w:rPr>
                <w:rFonts w:cs="Arial"/>
                <w:color w:val="000000" w:themeColor="text1"/>
                <w:sz w:val="20"/>
              </w:rPr>
              <w:t>lage</w:t>
            </w:r>
            <w:r w:rsidRPr="000C19DE">
              <w:rPr>
                <w:rFonts w:cs="Arial"/>
                <w:bCs/>
                <w:color w:val="000000" w:themeColor="text1"/>
                <w:sz w:val="20"/>
              </w:rPr>
              <w:t xml:space="preserve"> U-waarden </w:t>
            </w:r>
          </w:p>
          <w:p w14:paraId="4113F7C0" w14:textId="08C5D529" w:rsidR="008828CC" w:rsidRPr="000C19DE" w:rsidRDefault="009B5A10" w:rsidP="00B53C22">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 xml:space="preserve">VIP-isolatie met een </w:t>
            </w:r>
            <w:ins w:id="126" w:author="Elsa Wanders" w:date="2025-10-01T10:31:00Z" w16du:dateUtc="2025-10-01T08:31:00Z">
              <w:r w:rsidR="00CC60E9">
                <w:rPr>
                  <w:rFonts w:cs="Arial"/>
                  <w:bCs/>
                  <w:color w:val="000000" w:themeColor="text1"/>
                  <w:sz w:val="20"/>
                </w:rPr>
                <w:t xml:space="preserve">zeer </w:t>
              </w:r>
            </w:ins>
            <w:r w:rsidRPr="000C19DE">
              <w:rPr>
                <w:rFonts w:cs="Arial"/>
                <w:bCs/>
                <w:color w:val="000000" w:themeColor="text1"/>
                <w:sz w:val="20"/>
              </w:rPr>
              <w:t>lage Lambda-waarde van 0,004 W/mK</w:t>
            </w:r>
          </w:p>
          <w:p w14:paraId="361445FC" w14:textId="4A54BB85" w:rsidR="002345CB" w:rsidRPr="000C19DE" w:rsidRDefault="009B5A10" w:rsidP="00B53C22">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 xml:space="preserve">Langere </w:t>
            </w:r>
            <w:del w:id="127" w:author="Gerard Jansen" w:date="2025-10-07T15:01:00Z" w16du:dateUtc="2025-10-07T13:01:00Z">
              <w:r w:rsidRPr="000C19DE" w:rsidDel="00BB6F74">
                <w:rPr>
                  <w:rFonts w:cs="Arial"/>
                  <w:bCs/>
                  <w:color w:val="000000" w:themeColor="text1"/>
                  <w:sz w:val="20"/>
                </w:rPr>
                <w:delText>spoel</w:delText>
              </w:r>
            </w:del>
            <w:r w:rsidRPr="000C19DE">
              <w:rPr>
                <w:rFonts w:cs="Arial"/>
                <w:bCs/>
                <w:color w:val="000000" w:themeColor="text1"/>
                <w:sz w:val="20"/>
              </w:rPr>
              <w:t xml:space="preserve">lengtes en minder koppelingen </w:t>
            </w:r>
            <w:ins w:id="128" w:author="Elsa Wanders" w:date="2025-10-01T10:31:00Z">
              <w:r w:rsidR="00CC60E9" w:rsidRPr="00CC60E9">
                <w:rPr>
                  <w:rFonts w:cs="Arial"/>
                  <w:bCs/>
                  <w:color w:val="000000" w:themeColor="text1"/>
                  <w:sz w:val="20"/>
                </w:rPr>
                <w:t>verhogen de betrouwbaarheid van de installatie</w:t>
              </w:r>
            </w:ins>
            <w:del w:id="129" w:author="Elsa Wanders" w:date="2025-10-01T10:31:00Z" w16du:dateUtc="2025-10-01T08:31:00Z">
              <w:r w:rsidRPr="000C19DE" w:rsidDel="00CC60E9">
                <w:rPr>
                  <w:rFonts w:cs="Arial"/>
                  <w:bCs/>
                  <w:color w:val="000000" w:themeColor="text1"/>
                  <w:sz w:val="20"/>
                </w:rPr>
                <w:delText>maken installaties betrouwbaarder</w:delText>
              </w:r>
            </w:del>
            <w:del w:id="130" w:author="Elsa Wanders" w:date="2025-10-01T10:32:00Z" w16du:dateUtc="2025-10-01T08:32:00Z">
              <w:r w:rsidRPr="000C19DE" w:rsidDel="00CC60E9">
                <w:rPr>
                  <w:rFonts w:cs="Arial"/>
                  <w:bCs/>
                  <w:color w:val="000000" w:themeColor="text1"/>
                  <w:sz w:val="20"/>
                </w:rPr>
                <w:delText>.</w:delText>
              </w:r>
            </w:del>
          </w:p>
          <w:p w14:paraId="42CDA818" w14:textId="336D58BC" w:rsidR="009535EF" w:rsidRPr="000C19DE" w:rsidRDefault="009B5A10" w:rsidP="00B53C22">
            <w:pPr>
              <w:pStyle w:val="Lijstalinea"/>
              <w:numPr>
                <w:ilvl w:val="0"/>
                <w:numId w:val="14"/>
              </w:numPr>
              <w:spacing w:line="240" w:lineRule="auto"/>
              <w:rPr>
                <w:rFonts w:cs="Arial"/>
                <w:bCs/>
                <w:color w:val="000000" w:themeColor="text1"/>
                <w:sz w:val="20"/>
              </w:rPr>
            </w:pPr>
            <w:r w:rsidRPr="000C19DE">
              <w:rPr>
                <w:rFonts w:cs="Arial"/>
                <w:bCs/>
                <w:color w:val="000000" w:themeColor="text1"/>
                <w:sz w:val="20"/>
              </w:rPr>
              <w:t>Duurzame constructie door combinatie van een ge</w:t>
            </w:r>
            <w:ins w:id="131" w:author="Gerard Jansen" w:date="2025-10-07T15:02:00Z" w16du:dateUtc="2025-10-07T13:02:00Z">
              <w:r w:rsidR="004F1435">
                <w:rPr>
                  <w:rFonts w:cs="Arial"/>
                  <w:bCs/>
                  <w:color w:val="000000" w:themeColor="text1"/>
                  <w:sz w:val="20"/>
                </w:rPr>
                <w:t xml:space="preserve">ribbelde </w:t>
              </w:r>
            </w:ins>
            <w:del w:id="132" w:author="Gerard Jansen" w:date="2025-10-07T15:02:00Z" w16du:dateUtc="2025-10-07T13:02:00Z">
              <w:r w:rsidRPr="000C19DE" w:rsidDel="004F1435">
                <w:rPr>
                  <w:rFonts w:cs="Arial"/>
                  <w:bCs/>
                  <w:color w:val="000000" w:themeColor="text1"/>
                  <w:sz w:val="20"/>
                </w:rPr>
                <w:delText xml:space="preserve">golfde </w:delText>
              </w:r>
            </w:del>
            <w:r w:rsidRPr="000C19DE">
              <w:rPr>
                <w:rFonts w:cs="Arial"/>
                <w:bCs/>
                <w:color w:val="000000" w:themeColor="text1"/>
                <w:sz w:val="20"/>
              </w:rPr>
              <w:t xml:space="preserve">buitenmantel van polyethyleen met hoge dichtheid (HDPE) en </w:t>
            </w:r>
            <w:ins w:id="133" w:author="Gerard Jansen" w:date="2025-10-07T15:02:00Z" w16du:dateUtc="2025-10-07T13:02:00Z">
              <w:r w:rsidR="00084388">
                <w:rPr>
                  <w:rFonts w:cs="Arial"/>
                  <w:bCs/>
                  <w:color w:val="000000" w:themeColor="text1"/>
                  <w:sz w:val="20"/>
                </w:rPr>
                <w:t xml:space="preserve">vernet </w:t>
              </w:r>
            </w:ins>
            <w:del w:id="134" w:author="Gerard Jansen" w:date="2025-10-07T15:02:00Z" w16du:dateUtc="2025-10-07T13:02:00Z">
              <w:r w:rsidRPr="000C19DE" w:rsidDel="00084388">
                <w:rPr>
                  <w:rFonts w:cs="Arial"/>
                  <w:color w:val="000000" w:themeColor="text1"/>
                  <w:sz w:val="20"/>
                </w:rPr>
                <w:delText>gekruiste</w:delText>
              </w:r>
              <w:r w:rsidRPr="000C19DE" w:rsidDel="00084388">
                <w:rPr>
                  <w:rFonts w:cs="Arial"/>
                  <w:bCs/>
                  <w:color w:val="000000" w:themeColor="text1"/>
                  <w:sz w:val="20"/>
                </w:rPr>
                <w:delText xml:space="preserve"> </w:delText>
              </w:r>
            </w:del>
            <w:r w:rsidRPr="000C19DE">
              <w:rPr>
                <w:rFonts w:cs="Arial"/>
                <w:bCs/>
                <w:color w:val="000000" w:themeColor="text1"/>
                <w:sz w:val="20"/>
              </w:rPr>
              <w:t>PE-Xa-</w:t>
            </w:r>
            <w:del w:id="135" w:author="Gerard Jansen" w:date="2025-10-07T15:03:00Z" w16du:dateUtc="2025-10-07T13:03:00Z">
              <w:r w:rsidRPr="000C19DE" w:rsidDel="00F5415B">
                <w:rPr>
                  <w:rFonts w:cs="Arial"/>
                  <w:bCs/>
                  <w:color w:val="000000" w:themeColor="text1"/>
                  <w:sz w:val="20"/>
                </w:rPr>
                <w:delText>dienst</w:delText>
              </w:r>
            </w:del>
            <w:r w:rsidRPr="000C19DE">
              <w:rPr>
                <w:rFonts w:cs="Arial"/>
                <w:bCs/>
                <w:color w:val="000000" w:themeColor="text1"/>
                <w:sz w:val="20"/>
              </w:rPr>
              <w:t xml:space="preserve">leidingen </w:t>
            </w:r>
            <w:r w:rsidRPr="000C19DE">
              <w:rPr>
                <w:rFonts w:cs="Arial"/>
                <w:color w:val="000000" w:themeColor="text1"/>
                <w:sz w:val="20"/>
              </w:rPr>
              <w:t>met zuurstofbarrière</w:t>
            </w:r>
          </w:p>
          <w:p w14:paraId="66B6687F" w14:textId="7A182338" w:rsidR="00C167AC" w:rsidRPr="000C19DE" w:rsidRDefault="009B5A10" w:rsidP="00B53C22">
            <w:pPr>
              <w:pStyle w:val="Lijstalinea"/>
              <w:numPr>
                <w:ilvl w:val="0"/>
                <w:numId w:val="14"/>
              </w:numPr>
              <w:spacing w:line="240" w:lineRule="auto"/>
              <w:rPr>
                <w:rFonts w:cs="Arial"/>
                <w:bCs/>
                <w:color w:val="000000" w:themeColor="text1"/>
                <w:sz w:val="20"/>
              </w:rPr>
            </w:pPr>
            <w:del w:id="136" w:author="Elsa Wanders" w:date="2025-10-01T10:32:00Z" w16du:dateUtc="2025-10-01T08:32:00Z">
              <w:r w:rsidRPr="000C19DE" w:rsidDel="00CC60E9">
                <w:rPr>
                  <w:rFonts w:cs="Arial"/>
                  <w:bCs/>
                  <w:color w:val="000000" w:themeColor="text1"/>
                  <w:sz w:val="20"/>
                </w:rPr>
                <w:delText>Veelzijdige toepassing</w:delText>
              </w:r>
            </w:del>
            <w:ins w:id="137" w:author="Elsa Wanders" w:date="2025-10-01T10:32:00Z" w16du:dateUtc="2025-10-01T08:32:00Z">
              <w:r w:rsidR="00CC60E9">
                <w:rPr>
                  <w:rFonts w:cs="Arial"/>
                  <w:bCs/>
                  <w:color w:val="000000" w:themeColor="text1"/>
                  <w:sz w:val="20"/>
                </w:rPr>
                <w:t>Geschikt</w:t>
              </w:r>
            </w:ins>
            <w:r w:rsidRPr="000C19DE">
              <w:rPr>
                <w:rFonts w:cs="Arial"/>
                <w:bCs/>
                <w:color w:val="000000" w:themeColor="text1"/>
                <w:sz w:val="20"/>
              </w:rPr>
              <w:t xml:space="preserve"> voor zowel lokale als </w:t>
            </w:r>
            <w:ins w:id="138" w:author="Elsa Wanders" w:date="2025-10-01T10:32:00Z" w16du:dateUtc="2025-10-01T08:32:00Z">
              <w:r w:rsidR="00CC60E9">
                <w:rPr>
                  <w:rFonts w:cs="Arial"/>
                  <w:bCs/>
                  <w:color w:val="000000" w:themeColor="text1"/>
                  <w:sz w:val="20"/>
                </w:rPr>
                <w:t xml:space="preserve">grootschalige </w:t>
              </w:r>
            </w:ins>
            <w:r w:rsidRPr="000C19DE">
              <w:rPr>
                <w:rFonts w:cs="Arial"/>
                <w:bCs/>
                <w:color w:val="000000" w:themeColor="text1"/>
                <w:sz w:val="20"/>
              </w:rPr>
              <w:t xml:space="preserve">stadsverwarmings- </w:t>
            </w:r>
            <w:r w:rsidRPr="000C19DE">
              <w:rPr>
                <w:rFonts w:cs="Arial"/>
                <w:color w:val="000000" w:themeColor="text1"/>
                <w:sz w:val="20"/>
              </w:rPr>
              <w:t>of koelnetwerken</w:t>
            </w:r>
            <w:r w:rsidRPr="000C19DE">
              <w:rPr>
                <w:rFonts w:cs="Arial"/>
                <w:bCs/>
                <w:color w:val="000000" w:themeColor="text1"/>
                <w:sz w:val="20"/>
              </w:rPr>
              <w:t xml:space="preserve"> </w:t>
            </w:r>
          </w:p>
          <w:p w14:paraId="7ED3D0C9" w14:textId="77777777" w:rsidR="0079180A" w:rsidRPr="000C19DE" w:rsidRDefault="0079180A" w:rsidP="00627CA6">
            <w:pPr>
              <w:spacing w:line="240" w:lineRule="auto"/>
              <w:rPr>
                <w:rFonts w:cs="Arial"/>
                <w:b/>
                <w:color w:val="000000" w:themeColor="text1"/>
                <w:sz w:val="20"/>
              </w:rPr>
            </w:pPr>
          </w:p>
          <w:p w14:paraId="1EFDAA81" w14:textId="77777777" w:rsidR="00862A0A" w:rsidRPr="000C19DE" w:rsidRDefault="00862A0A" w:rsidP="00627CA6">
            <w:pPr>
              <w:spacing w:line="240" w:lineRule="auto"/>
              <w:rPr>
                <w:rFonts w:cs="Arial"/>
                <w:b/>
                <w:color w:val="000000" w:themeColor="text1"/>
                <w:sz w:val="20"/>
              </w:rPr>
            </w:pPr>
          </w:p>
          <w:p w14:paraId="0482D788" w14:textId="77777777" w:rsidR="006C725F" w:rsidRPr="000C19DE" w:rsidRDefault="006C725F" w:rsidP="00627CA6">
            <w:pPr>
              <w:spacing w:line="240" w:lineRule="auto"/>
              <w:rPr>
                <w:rFonts w:cs="Arial"/>
                <w:b/>
                <w:color w:val="000000" w:themeColor="text1"/>
                <w:sz w:val="20"/>
              </w:rPr>
            </w:pPr>
          </w:p>
          <w:p w14:paraId="387C98BA" w14:textId="77777777" w:rsidR="00D71C1C" w:rsidRPr="00541CB7" w:rsidRDefault="00D71C1C" w:rsidP="00D71C1C">
            <w:pPr>
              <w:spacing w:line="240" w:lineRule="auto"/>
              <w:rPr>
                <w:rStyle w:val="Tekstvantijdelijkeaanduiding"/>
                <w:rFonts w:cs="Arial"/>
                <w:b/>
                <w:bCs/>
                <w:color w:val="000000" w:themeColor="text1"/>
                <w:sz w:val="20"/>
                <w:lang w:val="en-GB"/>
              </w:rPr>
            </w:pPr>
            <w:r w:rsidRPr="00541CB7">
              <w:rPr>
                <w:rFonts w:cs="Arial"/>
                <w:b/>
                <w:bCs/>
                <w:color w:val="000000" w:themeColor="text1"/>
                <w:sz w:val="20"/>
                <w:lang w:val="en-GB"/>
              </w:rPr>
              <w:t>Media contact:</w:t>
            </w:r>
          </w:p>
          <w:p w14:paraId="1EFBE63F" w14:textId="77777777" w:rsidR="00D71C1C" w:rsidRPr="00541CB7" w:rsidRDefault="00D71C1C" w:rsidP="00D71C1C">
            <w:pPr>
              <w:spacing w:line="240" w:lineRule="auto"/>
              <w:rPr>
                <w:rFonts w:cs="Arial"/>
                <w:color w:val="000000" w:themeColor="text1"/>
                <w:sz w:val="20"/>
                <w:lang w:val="en-GB"/>
              </w:rPr>
            </w:pPr>
            <w:r w:rsidRPr="00541CB7">
              <w:rPr>
                <w:rFonts w:cs="Arial"/>
                <w:color w:val="000000" w:themeColor="text1"/>
                <w:sz w:val="20"/>
                <w:lang w:val="en-GB"/>
              </w:rPr>
              <w:t>Beatrix Pfundstein</w:t>
            </w:r>
          </w:p>
          <w:p w14:paraId="40BCCE16" w14:textId="77777777" w:rsidR="00D71C1C" w:rsidRPr="00541CB7" w:rsidRDefault="00D71C1C" w:rsidP="00D71C1C">
            <w:pPr>
              <w:spacing w:line="240" w:lineRule="auto"/>
              <w:rPr>
                <w:rFonts w:cs="Arial"/>
                <w:color w:val="000000" w:themeColor="text1"/>
                <w:sz w:val="20"/>
                <w:lang w:val="en-GB"/>
              </w:rPr>
            </w:pPr>
            <w:r>
              <w:rPr>
                <w:rFonts w:cs="Arial"/>
                <w:color w:val="000000" w:themeColor="text1"/>
                <w:sz w:val="20"/>
                <w:lang w:val="en-GB"/>
              </w:rPr>
              <w:t xml:space="preserve">Senior </w:t>
            </w:r>
            <w:r w:rsidRPr="00541CB7">
              <w:rPr>
                <w:rFonts w:cs="Arial"/>
                <w:color w:val="000000" w:themeColor="text1"/>
                <w:sz w:val="20"/>
                <w:lang w:val="en-GB"/>
              </w:rPr>
              <w:t xml:space="preserve">Manager Communications </w:t>
            </w:r>
          </w:p>
          <w:p w14:paraId="263AFB9C" w14:textId="77777777" w:rsidR="00D71C1C" w:rsidRPr="00CE3F4B" w:rsidRDefault="00D71C1C" w:rsidP="00D71C1C">
            <w:pPr>
              <w:spacing w:line="240" w:lineRule="auto"/>
              <w:rPr>
                <w:rFonts w:cs="Arial"/>
                <w:color w:val="000000" w:themeColor="text1"/>
                <w:sz w:val="20"/>
                <w:lang w:val="en-US"/>
              </w:rPr>
            </w:pPr>
            <w:r w:rsidRPr="00CE3F4B">
              <w:rPr>
                <w:rFonts w:cs="Arial"/>
                <w:color w:val="000000" w:themeColor="text1"/>
                <w:sz w:val="20"/>
                <w:lang w:val="en-US"/>
              </w:rPr>
              <w:t>GF Building Flow Solutions</w:t>
            </w:r>
          </w:p>
          <w:p w14:paraId="3FD34C70" w14:textId="77777777" w:rsidR="00D71C1C" w:rsidRPr="00E82A48" w:rsidRDefault="00D71C1C" w:rsidP="00D71C1C">
            <w:pPr>
              <w:spacing w:line="240" w:lineRule="auto"/>
              <w:rPr>
                <w:rFonts w:cs="Arial"/>
                <w:color w:val="000000" w:themeColor="text1"/>
                <w:sz w:val="20"/>
                <w:rPrChange w:id="139" w:author="Gerard Jansen" w:date="2025-10-07T14:34:00Z" w16du:dateUtc="2025-10-07T12:34:00Z">
                  <w:rPr>
                    <w:rFonts w:cs="Arial"/>
                    <w:color w:val="000000" w:themeColor="text1"/>
                    <w:sz w:val="20"/>
                    <w:lang w:val="en-US"/>
                  </w:rPr>
                </w:rPrChange>
              </w:rPr>
            </w:pPr>
            <w:r>
              <w:fldChar w:fldCharType="begin"/>
            </w:r>
            <w:r>
              <w:instrText>HYPERLINK "mailto:beatrix.pfundstein@georgfischer.com"</w:instrText>
            </w:r>
            <w:r>
              <w:fldChar w:fldCharType="separate"/>
            </w:r>
            <w:r w:rsidRPr="00E82A48">
              <w:rPr>
                <w:rStyle w:val="Hyperlink"/>
                <w:rFonts w:cs="Arial"/>
                <w:sz w:val="20"/>
                <w:rPrChange w:id="140" w:author="Gerard Jansen" w:date="2025-10-07T14:34:00Z" w16du:dateUtc="2025-10-07T12:34:00Z">
                  <w:rPr>
                    <w:rStyle w:val="Hyperlink"/>
                    <w:rFonts w:cs="Arial"/>
                    <w:sz w:val="20"/>
                    <w:lang w:val="en-US"/>
                  </w:rPr>
                </w:rPrChange>
              </w:rPr>
              <w:t>beatrix.pfundstein@georgfischer.com</w:t>
            </w:r>
            <w:r>
              <w:fldChar w:fldCharType="end"/>
            </w:r>
          </w:p>
          <w:p w14:paraId="28284A71" w14:textId="77777777" w:rsidR="00D71C1C" w:rsidRPr="001C1910" w:rsidRDefault="00D71C1C" w:rsidP="00D71C1C">
            <w:pPr>
              <w:autoSpaceDE w:val="0"/>
              <w:autoSpaceDN w:val="0"/>
              <w:adjustRightInd w:val="0"/>
              <w:spacing w:line="240" w:lineRule="auto"/>
              <w:rPr>
                <w:rFonts w:cs="Arial"/>
                <w:b/>
                <w:bCs/>
                <w:color w:val="000000" w:themeColor="text1"/>
                <w:sz w:val="20"/>
              </w:rPr>
            </w:pPr>
            <w:r w:rsidRPr="001C1910">
              <w:rPr>
                <w:rFonts w:cs="Arial"/>
                <w:color w:val="000000" w:themeColor="text1"/>
                <w:sz w:val="20"/>
              </w:rPr>
              <w:t>+49 (0)69 795386015</w:t>
            </w:r>
          </w:p>
          <w:p w14:paraId="2CBC9E27" w14:textId="77777777" w:rsidR="00D71C1C" w:rsidRPr="001C1910" w:rsidRDefault="00D71C1C" w:rsidP="00D71C1C">
            <w:pPr>
              <w:spacing w:line="240" w:lineRule="auto"/>
              <w:rPr>
                <w:color w:val="FF0000"/>
                <w:sz w:val="15"/>
                <w:szCs w:val="15"/>
              </w:rPr>
            </w:pPr>
          </w:p>
          <w:p w14:paraId="5B0C147C" w14:textId="77777777" w:rsidR="00D71C1C" w:rsidRPr="002F4163" w:rsidRDefault="00D71C1C" w:rsidP="00D71C1C">
            <w:pPr>
              <w:autoSpaceDE w:val="0"/>
              <w:autoSpaceDN w:val="0"/>
              <w:adjustRightInd w:val="0"/>
              <w:spacing w:line="240" w:lineRule="auto"/>
              <w:rPr>
                <w:rFonts w:eastAsia="Arial" w:cs="Arial"/>
                <w:b/>
                <w:bCs/>
                <w:sz w:val="15"/>
                <w:szCs w:val="15"/>
              </w:rPr>
            </w:pPr>
            <w:r w:rsidRPr="002F4163">
              <w:rPr>
                <w:rFonts w:eastAsia="Arial" w:cs="Arial"/>
                <w:b/>
                <w:bCs/>
                <w:sz w:val="15"/>
                <w:szCs w:val="15"/>
              </w:rPr>
              <w:t>Bedrijfsprofiel</w:t>
            </w:r>
          </w:p>
          <w:p w14:paraId="797ABC79" w14:textId="77777777" w:rsidR="00D71C1C" w:rsidRPr="002F4163" w:rsidRDefault="00D71C1C" w:rsidP="00D71C1C">
            <w:pPr>
              <w:autoSpaceDE w:val="0"/>
              <w:autoSpaceDN w:val="0"/>
              <w:adjustRightInd w:val="0"/>
              <w:spacing w:line="240" w:lineRule="auto"/>
              <w:rPr>
                <w:rFonts w:eastAsia="Arial" w:cs="Arial"/>
                <w:sz w:val="15"/>
                <w:szCs w:val="15"/>
              </w:rPr>
            </w:pPr>
            <w:r w:rsidRPr="002F4163">
              <w:rPr>
                <w:rFonts w:eastAsia="Arial" w:cs="Arial"/>
                <w:sz w:val="15"/>
                <w:szCs w:val="15"/>
              </w:rPr>
              <w:t xml:space="preserve">GF, met een rijke geschiedenis in industriële innovatie sinds 1802, is actief bezig zichzelf te transformeren om de wereldwijde leider te worden in Flow Solutions voor industrie, infrastructuur en gebouwen. GF levert </w:t>
            </w:r>
            <w:r w:rsidRPr="002F4163">
              <w:rPr>
                <w:rFonts w:eastAsia="Arial" w:cs="Arial"/>
                <w:i/>
                <w:iCs/>
                <w:sz w:val="15"/>
                <w:szCs w:val="15"/>
              </w:rPr>
              <w:t>Excellence in Flow</w:t>
            </w:r>
            <w:r w:rsidRPr="002F4163">
              <w:rPr>
                <w:rFonts w:eastAsia="Arial" w:cs="Arial"/>
                <w:sz w:val="15"/>
                <w:szCs w:val="15"/>
              </w:rPr>
              <w:t xml:space="preserve"> door essentiële producten en oplossingen aan te bieden die het veilige en duurzame transport van vloeistoffen wereldwijd mogelijk maken. Als onderdeel van haar strategische transformatie heeft GF op 30 juni 2025 de divisie GF Machining Solutions verkocht en is er een overeenkomst getekend voor de verkoop van de divisie GF Casting Solutions. GF heeft haar hoofdkantoor in Zwitserland, telt ongeveer 15.700 medewerkers en is actief in 46 landen. In 2024 genereerde GF een omzet van CHF 4.776 miljoen. GF is genoteerd aan de SIX Swiss Exchange. </w:t>
            </w:r>
          </w:p>
          <w:p w14:paraId="749D6F95" w14:textId="77777777" w:rsidR="00D71C1C" w:rsidRPr="00E82A48" w:rsidRDefault="00D71C1C" w:rsidP="00D71C1C">
            <w:pPr>
              <w:spacing w:line="240" w:lineRule="auto"/>
              <w:rPr>
                <w:sz w:val="15"/>
                <w:szCs w:val="15"/>
                <w:rPrChange w:id="141" w:author="Gerard Jansen" w:date="2025-10-07T14:34:00Z" w16du:dateUtc="2025-10-07T12:34:00Z">
                  <w:rPr>
                    <w:sz w:val="15"/>
                    <w:szCs w:val="15"/>
                    <w:lang w:val="en-US"/>
                  </w:rPr>
                </w:rPrChange>
              </w:rPr>
            </w:pPr>
            <w:r w:rsidRPr="00E82A48">
              <w:rPr>
                <w:sz w:val="15"/>
                <w:szCs w:val="15"/>
                <w:rPrChange w:id="142" w:author="Gerard Jansen" w:date="2025-10-07T14:34:00Z" w16du:dateUtc="2025-10-07T12:34:00Z">
                  <w:rPr>
                    <w:sz w:val="15"/>
                    <w:szCs w:val="15"/>
                    <w:lang w:val="en-US"/>
                  </w:rPr>
                </w:rPrChange>
              </w:rPr>
              <w:t>#ExcellenceInFlow​</w:t>
            </w:r>
          </w:p>
          <w:p w14:paraId="56CE8A42" w14:textId="77777777" w:rsidR="00D71C1C" w:rsidRPr="00E82A48" w:rsidRDefault="00D71C1C" w:rsidP="00D71C1C">
            <w:pPr>
              <w:spacing w:line="240" w:lineRule="auto"/>
              <w:rPr>
                <w:sz w:val="15"/>
                <w:szCs w:val="15"/>
                <w:rPrChange w:id="143" w:author="Gerard Jansen" w:date="2025-10-07T14:34:00Z" w16du:dateUtc="2025-10-07T12:34:00Z">
                  <w:rPr>
                    <w:sz w:val="15"/>
                    <w:szCs w:val="15"/>
                    <w:lang w:val="en-US"/>
                  </w:rPr>
                </w:rPrChange>
              </w:rPr>
            </w:pPr>
            <w:r>
              <w:fldChar w:fldCharType="begin"/>
            </w:r>
            <w:r>
              <w:instrText>HYPERLINK "https://protect.checkpoint.com/v2/___https://uponorcorp-my.sharepoint.com/personal/beatrix_pfundstein_uponor_com/Documents/Desktop/02_Strategy/www.georgfischer.com___.YzJ1Omxpb25icmlkZ2U6YzpvOmIzMjMyMWE2MGJjMTg4NDU5MGFkNzFlYTk2ZjBmYWFmOjY6NDllNDo3NTcxODc1YTMwYmVhM2EzMDgyODE0NzU5YWY4ZmRmOGZjODJkNzdiNjM2NWM5NTk0Yzg3NzNiMjEyYmQyNDA1OnA6RjpO"</w:instrText>
            </w:r>
            <w:r>
              <w:fldChar w:fldCharType="separate"/>
            </w:r>
            <w:r w:rsidRPr="00E82A48">
              <w:rPr>
                <w:rStyle w:val="Hyperlink"/>
                <w:color w:val="auto"/>
                <w:sz w:val="15"/>
                <w:szCs w:val="15"/>
                <w:rPrChange w:id="144" w:author="Gerard Jansen" w:date="2025-10-07T14:34:00Z" w16du:dateUtc="2025-10-07T12:34:00Z">
                  <w:rPr>
                    <w:rStyle w:val="Hyperlink"/>
                    <w:color w:val="auto"/>
                    <w:sz w:val="15"/>
                    <w:szCs w:val="15"/>
                    <w:lang w:val="en-US"/>
                  </w:rPr>
                </w:rPrChange>
              </w:rPr>
              <w:t>www.georgfischer.com</w:t>
            </w:r>
            <w:r>
              <w:fldChar w:fldCharType="end"/>
            </w:r>
          </w:p>
          <w:p w14:paraId="4C9AEBCE" w14:textId="77777777" w:rsidR="00D71C1C" w:rsidRPr="00E82A48" w:rsidRDefault="00D71C1C" w:rsidP="00D71C1C">
            <w:pPr>
              <w:spacing w:line="240" w:lineRule="auto"/>
              <w:rPr>
                <w:sz w:val="15"/>
                <w:szCs w:val="15"/>
                <w:rPrChange w:id="145" w:author="Gerard Jansen" w:date="2025-10-07T14:34:00Z" w16du:dateUtc="2025-10-07T12:34:00Z">
                  <w:rPr>
                    <w:sz w:val="15"/>
                    <w:szCs w:val="15"/>
                    <w:lang w:val="en-US"/>
                  </w:rPr>
                </w:rPrChange>
              </w:rPr>
            </w:pPr>
            <w:r>
              <w:fldChar w:fldCharType="begin"/>
            </w:r>
            <w:r>
              <w:instrText>HYPERLINK "https://protect.checkpoint.com/v2/___http://www.uponor.com___.YzJ1Omxpb25icmlkZ2U6YzpvOmIzMjMyMWE2MGJjMTg4NDU5MGFkNzFlYTk2ZjBmYWFmOjY6YWE3OTphM2NkYTM4M2VhMTg2MDc5Y2Y2ZmFlMDYxMDFhMzMzNDYwNGRkNWM5NDBjMDExMWU0NGUzOWNlZDVhODlhMzViOnA6RjpO"</w:instrText>
            </w:r>
            <w:r>
              <w:fldChar w:fldCharType="separate"/>
            </w:r>
            <w:r w:rsidRPr="00E82A48">
              <w:rPr>
                <w:rStyle w:val="Hyperlink"/>
                <w:color w:val="auto"/>
                <w:sz w:val="15"/>
                <w:szCs w:val="15"/>
                <w:rPrChange w:id="146" w:author="Gerard Jansen" w:date="2025-10-07T14:34:00Z" w16du:dateUtc="2025-10-07T12:34:00Z">
                  <w:rPr>
                    <w:rStyle w:val="Hyperlink"/>
                    <w:color w:val="auto"/>
                    <w:sz w:val="15"/>
                    <w:szCs w:val="15"/>
                    <w:lang w:val="en-US"/>
                  </w:rPr>
                </w:rPrChange>
              </w:rPr>
              <w:t>www.uponor.com</w:t>
            </w:r>
            <w:r>
              <w:fldChar w:fldCharType="end"/>
            </w:r>
          </w:p>
          <w:p w14:paraId="6B802669" w14:textId="2B07DA3D" w:rsidR="00B51643" w:rsidRPr="00E82A48" w:rsidRDefault="00B51643" w:rsidP="00267996">
            <w:pPr>
              <w:autoSpaceDE w:val="0"/>
              <w:autoSpaceDN w:val="0"/>
              <w:adjustRightInd w:val="0"/>
              <w:spacing w:line="240" w:lineRule="auto"/>
              <w:rPr>
                <w:rFonts w:eastAsia="Arial" w:cs="Arial"/>
                <w:color w:val="000000" w:themeColor="text1"/>
                <w:sz w:val="15"/>
                <w:szCs w:val="15"/>
                <w:rPrChange w:id="147" w:author="Gerard Jansen" w:date="2025-10-07T14:34:00Z" w16du:dateUtc="2025-10-07T12:34:00Z">
                  <w:rPr>
                    <w:rFonts w:eastAsia="Arial" w:cs="Arial"/>
                    <w:color w:val="000000" w:themeColor="text1"/>
                    <w:sz w:val="15"/>
                    <w:szCs w:val="15"/>
                    <w:lang w:val="en-US"/>
                  </w:rPr>
                </w:rPrChange>
              </w:rPr>
            </w:pPr>
          </w:p>
          <w:p w14:paraId="2E4E6A81" w14:textId="77777777" w:rsidR="00B51643" w:rsidRPr="00E82A48" w:rsidRDefault="00B51643" w:rsidP="00267996">
            <w:pPr>
              <w:autoSpaceDE w:val="0"/>
              <w:autoSpaceDN w:val="0"/>
              <w:adjustRightInd w:val="0"/>
              <w:spacing w:line="240" w:lineRule="auto"/>
              <w:rPr>
                <w:rFonts w:eastAsia="Arial" w:cs="Arial"/>
                <w:color w:val="000000" w:themeColor="text1"/>
                <w:sz w:val="15"/>
                <w:szCs w:val="15"/>
                <w:rPrChange w:id="148" w:author="Gerard Jansen" w:date="2025-10-07T14:34:00Z" w16du:dateUtc="2025-10-07T12:34:00Z">
                  <w:rPr>
                    <w:rFonts w:eastAsia="Arial" w:cs="Arial"/>
                    <w:color w:val="000000" w:themeColor="text1"/>
                    <w:sz w:val="15"/>
                    <w:szCs w:val="15"/>
                    <w:lang w:val="en-US"/>
                  </w:rPr>
                </w:rPrChange>
              </w:rPr>
            </w:pPr>
          </w:p>
          <w:p w14:paraId="1158A11F" w14:textId="77777777" w:rsidR="00267996" w:rsidRPr="00E82A48" w:rsidRDefault="00267996" w:rsidP="00267996">
            <w:pPr>
              <w:autoSpaceDE w:val="0"/>
              <w:autoSpaceDN w:val="0"/>
              <w:adjustRightInd w:val="0"/>
              <w:spacing w:line="240" w:lineRule="auto"/>
              <w:rPr>
                <w:rStyle w:val="Tekstvantijdelijkeaanduiding"/>
                <w:rFonts w:cs="Arial"/>
                <w:color w:val="000000" w:themeColor="text1"/>
                <w:sz w:val="20"/>
                <w:u w:val="single"/>
                <w:rPrChange w:id="149" w:author="Gerard Jansen" w:date="2025-10-07T14:34:00Z" w16du:dateUtc="2025-10-07T12:34:00Z">
                  <w:rPr>
                    <w:rStyle w:val="Tekstvantijdelijkeaanduiding"/>
                    <w:rFonts w:cs="Arial"/>
                    <w:color w:val="000000" w:themeColor="text1"/>
                    <w:sz w:val="20"/>
                    <w:u w:val="single"/>
                    <w:lang w:val="en-US"/>
                  </w:rPr>
                </w:rPrChange>
              </w:rPr>
            </w:pPr>
          </w:p>
        </w:tc>
      </w:tr>
    </w:tbl>
    <w:p w14:paraId="300224F2" w14:textId="77777777" w:rsidR="0011348C" w:rsidRPr="000C19DE" w:rsidRDefault="009B5A10" w:rsidP="0011348C">
      <w:pPr>
        <w:spacing w:line="240" w:lineRule="auto"/>
        <w:rPr>
          <w:rFonts w:cs="Arial"/>
          <w:b/>
          <w:color w:val="000000" w:themeColor="text1"/>
          <w:sz w:val="20"/>
        </w:rPr>
      </w:pPr>
      <w:r w:rsidRPr="000C19DE">
        <w:rPr>
          <w:rFonts w:cs="Arial"/>
          <w:b/>
          <w:color w:val="000000" w:themeColor="text1"/>
          <w:sz w:val="20"/>
        </w:rPr>
        <w:lastRenderedPageBreak/>
        <w:t>Afbeeldingen</w:t>
      </w:r>
    </w:p>
    <w:p w14:paraId="5D5024F0" w14:textId="77777777" w:rsidR="0011348C" w:rsidRPr="000C19DE" w:rsidRDefault="009B5A10" w:rsidP="0011348C">
      <w:pPr>
        <w:spacing w:line="240" w:lineRule="auto"/>
        <w:rPr>
          <w:rFonts w:cs="Arial"/>
          <w:b/>
          <w:color w:val="000000" w:themeColor="text1"/>
          <w:sz w:val="20"/>
        </w:rPr>
      </w:pPr>
      <w:r w:rsidRPr="000C19DE">
        <w:rPr>
          <w:rFonts w:cs="Arial"/>
          <w:b/>
          <w:color w:val="000000" w:themeColor="text1"/>
          <w:sz w:val="20"/>
        </w:rPr>
        <w:t>Gratis opnieuw printen // houd rekening met de copyright-vermeldingen //</w:t>
      </w:r>
    </w:p>
    <w:p w14:paraId="66A600E6" w14:textId="77777777" w:rsidR="0011348C" w:rsidRPr="000C19DE" w:rsidRDefault="009B5A10" w:rsidP="0011348C">
      <w:pPr>
        <w:spacing w:line="240" w:lineRule="auto"/>
        <w:rPr>
          <w:rFonts w:cs="Arial"/>
          <w:b/>
          <w:color w:val="000000" w:themeColor="text1"/>
          <w:sz w:val="20"/>
        </w:rPr>
      </w:pPr>
      <w:r w:rsidRPr="000C19DE">
        <w:rPr>
          <w:rFonts w:cs="Arial"/>
          <w:b/>
          <w:color w:val="000000" w:themeColor="text1"/>
          <w:sz w:val="20"/>
        </w:rPr>
        <w:t>Gelieve te zorgen voor een exemplaar van het tijdschrift of een koppeling naar de online publicatie</w:t>
      </w:r>
    </w:p>
    <w:p w14:paraId="097D5F1C" w14:textId="77777777" w:rsidR="00C815CD" w:rsidRPr="000C19DE" w:rsidRDefault="00C815CD" w:rsidP="006E0B5F">
      <w:pPr>
        <w:spacing w:line="240" w:lineRule="auto"/>
        <w:rPr>
          <w:rFonts w:cs="Arial"/>
          <w:color w:val="000000" w:themeColor="text1"/>
          <w:sz w:val="20"/>
        </w:rPr>
      </w:pPr>
    </w:p>
    <w:tbl>
      <w:tblPr>
        <w:tblStyle w:val="Tabelraster"/>
        <w:tblW w:w="9158" w:type="dxa"/>
        <w:tblLayout w:type="fixed"/>
        <w:tblLook w:val="04A0" w:firstRow="1" w:lastRow="0" w:firstColumn="1" w:lastColumn="0" w:noHBand="0" w:noVBand="1"/>
      </w:tblPr>
      <w:tblGrid>
        <w:gridCol w:w="4579"/>
        <w:gridCol w:w="4579"/>
      </w:tblGrid>
      <w:tr w:rsidR="000C19DE" w:rsidRPr="000C19DE" w14:paraId="1B030FAE" w14:textId="77777777" w:rsidTr="008065D4">
        <w:trPr>
          <w:trHeight w:val="2078"/>
        </w:trPr>
        <w:tc>
          <w:tcPr>
            <w:tcW w:w="4579" w:type="dxa"/>
          </w:tcPr>
          <w:p w14:paraId="29B669B3" w14:textId="77777777" w:rsidR="008065D4" w:rsidRPr="000C19DE" w:rsidRDefault="009B5A10" w:rsidP="006E0B5F">
            <w:pPr>
              <w:spacing w:line="240" w:lineRule="auto"/>
              <w:rPr>
                <w:rFonts w:cs="Arial"/>
                <w:noProof/>
                <w:color w:val="000000" w:themeColor="text1"/>
                <w:sz w:val="20"/>
              </w:rPr>
            </w:pPr>
            <w:r w:rsidRPr="000C19DE">
              <w:rPr>
                <w:rFonts w:cs="Arial"/>
                <w:b/>
                <w:noProof/>
                <w:color w:val="000000" w:themeColor="text1"/>
                <w:sz w:val="20"/>
              </w:rPr>
              <w:drawing>
                <wp:inline distT="0" distB="0" distL="0" distR="0" wp14:anchorId="6C0B553B" wp14:editId="09D1B39F">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64489" name="Picture 2"/>
                          <pic:cNvPicPr>
                            <a:picLocks noChangeAspect="1" noChangeArrowheads="1"/>
                          </pic:cNvPicPr>
                        </pic:nvPicPr>
                        <pic:blipFill>
                          <a:blip r:embed="rId11">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5601B82A" w14:textId="77777777" w:rsidR="008065D4" w:rsidRPr="000C19DE" w:rsidRDefault="009B5A10" w:rsidP="006E0B5F">
            <w:pPr>
              <w:spacing w:line="240" w:lineRule="auto"/>
              <w:rPr>
                <w:rFonts w:cs="Arial"/>
                <w:bCs/>
                <w:color w:val="000000" w:themeColor="text1"/>
                <w:sz w:val="20"/>
                <w:lang w:val="en-US"/>
              </w:rPr>
            </w:pPr>
            <w:r w:rsidRPr="000C19DE">
              <w:rPr>
                <w:rFonts w:cs="Arial"/>
                <w:noProof/>
                <w:color w:val="000000" w:themeColor="text1"/>
                <w:sz w:val="20"/>
              </w:rPr>
              <w:drawing>
                <wp:inline distT="0" distB="0" distL="0" distR="0" wp14:anchorId="4CE47F8D" wp14:editId="74FE252D">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7116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953661" cy="861619"/>
                          </a:xfrm>
                          <a:prstGeom prst="rect">
                            <a:avLst/>
                          </a:prstGeom>
                          <a:noFill/>
                          <a:ln>
                            <a:noFill/>
                          </a:ln>
                        </pic:spPr>
                      </pic:pic>
                    </a:graphicData>
                  </a:graphic>
                </wp:inline>
              </w:drawing>
            </w:r>
          </w:p>
        </w:tc>
      </w:tr>
      <w:tr w:rsidR="000C19DE" w:rsidRPr="00E82A48" w14:paraId="57E779A5" w14:textId="77777777" w:rsidTr="008065D4">
        <w:trPr>
          <w:trHeight w:val="2078"/>
        </w:trPr>
        <w:tc>
          <w:tcPr>
            <w:tcW w:w="4579" w:type="dxa"/>
          </w:tcPr>
          <w:p w14:paraId="5F7D59AE" w14:textId="77777777" w:rsidR="00514FB7" w:rsidRPr="000C19DE" w:rsidRDefault="009B5A10" w:rsidP="00514FB7">
            <w:pPr>
              <w:spacing w:line="240" w:lineRule="auto"/>
              <w:rPr>
                <w:rFonts w:cs="Arial"/>
                <w:b/>
                <w:color w:val="000000" w:themeColor="text1"/>
                <w:sz w:val="18"/>
                <w:szCs w:val="18"/>
                <w:lang w:val="en-US"/>
              </w:rPr>
            </w:pPr>
            <w:r w:rsidRPr="000C19DE">
              <w:rPr>
                <w:rFonts w:cs="Arial"/>
                <w:b/>
                <w:color w:val="000000" w:themeColor="text1"/>
                <w:sz w:val="18"/>
                <w:szCs w:val="18"/>
                <w:lang w:val="en-US"/>
              </w:rPr>
              <w:t>GF_BFS_Ecoflex_VIP_next_generation_pipes_2</w:t>
            </w:r>
          </w:p>
          <w:p w14:paraId="66E64F63" w14:textId="77777777" w:rsidR="00514FB7" w:rsidRPr="000C19DE" w:rsidRDefault="00514FB7" w:rsidP="00514FB7">
            <w:pPr>
              <w:spacing w:line="240" w:lineRule="auto"/>
              <w:rPr>
                <w:rFonts w:cs="Arial"/>
                <w:b/>
                <w:color w:val="000000" w:themeColor="text1"/>
                <w:sz w:val="18"/>
                <w:szCs w:val="18"/>
                <w:lang w:val="en-US"/>
              </w:rPr>
            </w:pPr>
          </w:p>
          <w:p w14:paraId="2C806760" w14:textId="72179B1A" w:rsidR="007F24E0" w:rsidRPr="000C19DE" w:rsidRDefault="009B5A10" w:rsidP="00514FB7">
            <w:pPr>
              <w:spacing w:line="240" w:lineRule="auto"/>
              <w:rPr>
                <w:rFonts w:cs="Arial"/>
                <w:b/>
                <w:color w:val="000000" w:themeColor="text1"/>
                <w:sz w:val="18"/>
                <w:szCs w:val="18"/>
              </w:rPr>
            </w:pPr>
            <w:r w:rsidRPr="000C19DE">
              <w:rPr>
                <w:rFonts w:cs="Arial"/>
                <w:bCs/>
                <w:color w:val="000000" w:themeColor="text1"/>
                <w:sz w:val="18"/>
                <w:szCs w:val="18"/>
              </w:rPr>
              <w:t xml:space="preserve">Nieuwe Uponor Ecoflex Thermo VIP-leidingen: uitstekende warmteverliesprestaties gecombineerd met flexibiliteit en </w:t>
            </w:r>
            <w:ins w:id="150" w:author="Gerard Jansen" w:date="2025-10-07T15:04:00Z" w16du:dateUtc="2025-10-07T13:04:00Z">
              <w:r w:rsidR="00065C90">
                <w:rPr>
                  <w:rFonts w:cs="Arial"/>
                  <w:bCs/>
                  <w:color w:val="000000" w:themeColor="text1"/>
                  <w:sz w:val="18"/>
                  <w:szCs w:val="18"/>
                </w:rPr>
                <w:t xml:space="preserve">compacte </w:t>
              </w:r>
              <w:r w:rsidR="00A26823">
                <w:rPr>
                  <w:rFonts w:cs="Arial"/>
                  <w:bCs/>
                  <w:color w:val="000000" w:themeColor="text1"/>
                  <w:sz w:val="18"/>
                  <w:szCs w:val="18"/>
                </w:rPr>
                <w:t>leiding</w:t>
              </w:r>
            </w:ins>
            <w:r w:rsidRPr="000C19DE">
              <w:rPr>
                <w:rFonts w:cs="Arial"/>
                <w:bCs/>
                <w:color w:val="000000" w:themeColor="text1"/>
                <w:sz w:val="18"/>
                <w:szCs w:val="18"/>
              </w:rPr>
              <w:t>diameter</w:t>
            </w:r>
            <w:del w:id="151" w:author="Gerard Jansen" w:date="2025-10-07T15:04:00Z" w16du:dateUtc="2025-10-07T13:04:00Z">
              <w:r w:rsidRPr="000C19DE" w:rsidDel="00A26823">
                <w:rPr>
                  <w:rFonts w:cs="Arial"/>
                  <w:bCs/>
                  <w:color w:val="000000" w:themeColor="text1"/>
                  <w:sz w:val="18"/>
                  <w:szCs w:val="18"/>
                </w:rPr>
                <w:delText>vereisten</w:delText>
              </w:r>
            </w:del>
            <w:ins w:id="152" w:author="Gerard Jansen" w:date="2025-10-07T15:04:00Z" w16du:dateUtc="2025-10-07T13:04:00Z">
              <w:r w:rsidR="00A26823">
                <w:rPr>
                  <w:rFonts w:cs="Arial"/>
                  <w:bCs/>
                  <w:color w:val="000000" w:themeColor="text1"/>
                  <w:sz w:val="18"/>
                  <w:szCs w:val="18"/>
                </w:rPr>
                <w:t>s</w:t>
              </w:r>
            </w:ins>
            <w:r w:rsidRPr="000C19DE">
              <w:rPr>
                <w:rFonts w:cs="Arial"/>
                <w:bCs/>
                <w:color w:val="000000" w:themeColor="text1"/>
                <w:sz w:val="18"/>
                <w:szCs w:val="18"/>
              </w:rPr>
              <w:t xml:space="preserve"> voor grootschalige</w:t>
            </w:r>
            <w:ins w:id="153" w:author="Gerard Jansen" w:date="2025-10-07T15:04:00Z" w16du:dateUtc="2025-10-07T13:04:00Z">
              <w:r w:rsidR="00A26823">
                <w:rPr>
                  <w:rFonts w:cs="Arial"/>
                  <w:bCs/>
                  <w:color w:val="000000" w:themeColor="text1"/>
                  <w:sz w:val="18"/>
                  <w:szCs w:val="18"/>
                </w:rPr>
                <w:t xml:space="preserve"> koude en </w:t>
              </w:r>
            </w:ins>
            <w:r w:rsidRPr="000C19DE">
              <w:rPr>
                <w:rFonts w:cs="Arial"/>
                <w:bCs/>
                <w:color w:val="000000" w:themeColor="text1"/>
                <w:sz w:val="18"/>
                <w:szCs w:val="18"/>
              </w:rPr>
              <w:t xml:space="preserve"> warmtedistributietoepassingen.</w:t>
            </w:r>
          </w:p>
          <w:p w14:paraId="550AA29E" w14:textId="77777777" w:rsidR="007F24E0" w:rsidRPr="000C19DE" w:rsidRDefault="007F24E0" w:rsidP="006E0B5F">
            <w:pPr>
              <w:spacing w:line="240" w:lineRule="auto"/>
              <w:rPr>
                <w:rFonts w:cs="Arial"/>
                <w:bCs/>
                <w:color w:val="000000" w:themeColor="text1"/>
                <w:sz w:val="18"/>
                <w:szCs w:val="18"/>
              </w:rPr>
            </w:pPr>
          </w:p>
          <w:p w14:paraId="140D71F3" w14:textId="77777777" w:rsidR="007F24E0" w:rsidRPr="000C19DE" w:rsidRDefault="009B5A10" w:rsidP="006E0B5F">
            <w:pPr>
              <w:spacing w:line="240" w:lineRule="auto"/>
              <w:rPr>
                <w:rFonts w:cs="Arial"/>
                <w:bCs/>
                <w:noProof/>
                <w:color w:val="000000" w:themeColor="text1"/>
                <w:sz w:val="18"/>
                <w:szCs w:val="18"/>
                <w:lang w:val="en-US"/>
              </w:rPr>
            </w:pPr>
            <w:r w:rsidRPr="000C19DE">
              <w:rPr>
                <w:rFonts w:cs="Arial"/>
                <w:b/>
                <w:color w:val="000000" w:themeColor="text1"/>
                <w:sz w:val="18"/>
                <w:szCs w:val="18"/>
                <w:lang w:val="en-US"/>
              </w:rPr>
              <w:t>Bron: GF Building Flow Solutions</w:t>
            </w:r>
          </w:p>
        </w:tc>
        <w:tc>
          <w:tcPr>
            <w:tcW w:w="4579" w:type="dxa"/>
          </w:tcPr>
          <w:p w14:paraId="62D935FE" w14:textId="77777777" w:rsidR="007F24E0" w:rsidRPr="000C19DE" w:rsidRDefault="009B5A10" w:rsidP="007F24E0">
            <w:pPr>
              <w:spacing w:line="240" w:lineRule="auto"/>
              <w:rPr>
                <w:rFonts w:cs="Arial"/>
                <w:b/>
                <w:color w:val="000000" w:themeColor="text1"/>
                <w:sz w:val="18"/>
                <w:szCs w:val="18"/>
                <w:lang w:val="en-US"/>
              </w:rPr>
            </w:pPr>
            <w:r w:rsidRPr="000C19DE">
              <w:rPr>
                <w:rFonts w:cs="Arial"/>
                <w:b/>
                <w:color w:val="000000" w:themeColor="text1"/>
                <w:sz w:val="18"/>
                <w:szCs w:val="18"/>
                <w:lang w:val="en-US"/>
              </w:rPr>
              <w:t>GF_BFS_Ecoflex_VIP_next_generation_pipes_1</w:t>
            </w:r>
          </w:p>
          <w:p w14:paraId="41F92C63" w14:textId="77777777" w:rsidR="00514FB7" w:rsidRPr="000C19DE" w:rsidRDefault="00514FB7" w:rsidP="007F24E0">
            <w:pPr>
              <w:spacing w:line="240" w:lineRule="auto"/>
              <w:rPr>
                <w:rFonts w:cs="Arial"/>
                <w:b/>
                <w:color w:val="000000" w:themeColor="text1"/>
                <w:sz w:val="18"/>
                <w:szCs w:val="18"/>
                <w:lang w:val="en-US"/>
              </w:rPr>
            </w:pPr>
          </w:p>
          <w:p w14:paraId="0F28A703" w14:textId="1CFB526C" w:rsidR="007F24E0" w:rsidRPr="000C19DE" w:rsidRDefault="009B5A10" w:rsidP="007F24E0">
            <w:pPr>
              <w:spacing w:line="240" w:lineRule="auto"/>
              <w:rPr>
                <w:rFonts w:cs="Arial"/>
                <w:bCs/>
                <w:color w:val="000000" w:themeColor="text1"/>
                <w:sz w:val="18"/>
                <w:szCs w:val="18"/>
              </w:rPr>
            </w:pPr>
            <w:r w:rsidRPr="000C19DE">
              <w:rPr>
                <w:rFonts w:cs="Arial"/>
                <w:bCs/>
                <w:color w:val="000000" w:themeColor="text1"/>
                <w:sz w:val="18"/>
                <w:szCs w:val="18"/>
              </w:rPr>
              <w:t xml:space="preserve">De volgende generatie Uponor Ecoflex VIP: zeer efficiënte en flexibele </w:t>
            </w:r>
            <w:ins w:id="154" w:author="Gerard Jansen" w:date="2025-10-07T15:05:00Z" w16du:dateUtc="2025-10-07T13:05:00Z">
              <w:r w:rsidR="00BE39C6">
                <w:rPr>
                  <w:rFonts w:cs="Arial"/>
                  <w:bCs/>
                  <w:color w:val="000000" w:themeColor="text1"/>
                  <w:sz w:val="18"/>
                  <w:szCs w:val="18"/>
                </w:rPr>
                <w:t xml:space="preserve">koude en </w:t>
              </w:r>
            </w:ins>
            <w:r w:rsidRPr="000C19DE">
              <w:rPr>
                <w:rFonts w:cs="Arial"/>
                <w:bCs/>
                <w:color w:val="000000" w:themeColor="text1"/>
                <w:sz w:val="18"/>
                <w:szCs w:val="18"/>
              </w:rPr>
              <w:t xml:space="preserve">warmtedistributieleidingen, ontworpen voor middelgrote tot grote lokale </w:t>
            </w:r>
            <w:ins w:id="155" w:author="Gerard Jansen" w:date="2025-10-07T15:05:00Z" w16du:dateUtc="2025-10-07T13:05:00Z">
              <w:r w:rsidR="00094BCD">
                <w:rPr>
                  <w:rFonts w:cs="Arial"/>
                  <w:bCs/>
                  <w:color w:val="000000" w:themeColor="text1"/>
                  <w:sz w:val="18"/>
                  <w:szCs w:val="18"/>
                </w:rPr>
                <w:t xml:space="preserve">koude en </w:t>
              </w:r>
            </w:ins>
            <w:r w:rsidRPr="000C19DE">
              <w:rPr>
                <w:rFonts w:cs="Arial"/>
                <w:bCs/>
                <w:color w:val="000000" w:themeColor="text1"/>
                <w:sz w:val="18"/>
                <w:szCs w:val="18"/>
              </w:rPr>
              <w:t>warmtedistributienetwerken, waarbij het verkleinen van de buitendiameter essentieel is.</w:t>
            </w:r>
          </w:p>
          <w:p w14:paraId="259BD7C9" w14:textId="77777777" w:rsidR="00514FB7" w:rsidRPr="000C19DE" w:rsidRDefault="00514FB7" w:rsidP="006E0B5F">
            <w:pPr>
              <w:spacing w:line="240" w:lineRule="auto"/>
              <w:rPr>
                <w:rFonts w:cs="Arial"/>
                <w:bCs/>
                <w:color w:val="000000" w:themeColor="text1"/>
                <w:sz w:val="20"/>
              </w:rPr>
            </w:pPr>
          </w:p>
          <w:p w14:paraId="66B20E9D" w14:textId="77777777" w:rsidR="007F24E0" w:rsidRPr="000C19DE" w:rsidRDefault="009B5A10" w:rsidP="006E0B5F">
            <w:pPr>
              <w:spacing w:line="240" w:lineRule="auto"/>
              <w:rPr>
                <w:rFonts w:cs="Arial"/>
                <w:bCs/>
                <w:color w:val="000000" w:themeColor="text1"/>
                <w:sz w:val="20"/>
                <w:lang w:val="en-US"/>
              </w:rPr>
            </w:pPr>
            <w:r w:rsidRPr="000C19DE">
              <w:rPr>
                <w:rFonts w:cs="Arial"/>
                <w:b/>
                <w:color w:val="000000" w:themeColor="text1"/>
                <w:sz w:val="18"/>
                <w:szCs w:val="18"/>
                <w:lang w:val="en-US"/>
              </w:rPr>
              <w:t>Bron: GF Building Flow Solutions</w:t>
            </w:r>
          </w:p>
        </w:tc>
      </w:tr>
      <w:tr w:rsidR="000C19DE" w:rsidRPr="000C19DE" w14:paraId="5CF92DEB" w14:textId="77777777" w:rsidTr="008065D4">
        <w:trPr>
          <w:trHeight w:val="2078"/>
        </w:trPr>
        <w:tc>
          <w:tcPr>
            <w:tcW w:w="4579" w:type="dxa"/>
          </w:tcPr>
          <w:p w14:paraId="66329C43" w14:textId="77777777" w:rsidR="00286235" w:rsidRPr="000C19DE" w:rsidRDefault="009B5A10" w:rsidP="006E0B5F">
            <w:pPr>
              <w:spacing w:line="240" w:lineRule="auto"/>
              <w:rPr>
                <w:rFonts w:cs="Arial"/>
                <w:color w:val="000000" w:themeColor="text1"/>
                <w:sz w:val="20"/>
                <w:lang w:val="en-US"/>
              </w:rPr>
            </w:pPr>
            <w:r w:rsidRPr="000C19DE">
              <w:rPr>
                <w:rFonts w:cs="Arial"/>
                <w:noProof/>
                <w:color w:val="000000" w:themeColor="text1"/>
                <w:sz w:val="20"/>
              </w:rPr>
              <w:lastRenderedPageBreak/>
              <w:drawing>
                <wp:inline distT="0" distB="0" distL="0" distR="0" wp14:anchorId="54E53133" wp14:editId="779D431F">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574990"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3"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tc>
        <w:tc>
          <w:tcPr>
            <w:tcW w:w="4579" w:type="dxa"/>
          </w:tcPr>
          <w:p w14:paraId="3EA190B4" w14:textId="77777777" w:rsidR="00286235" w:rsidRPr="000C19DE" w:rsidRDefault="00286235" w:rsidP="006E0B5F">
            <w:pPr>
              <w:spacing w:line="240" w:lineRule="auto"/>
              <w:rPr>
                <w:rFonts w:cs="Arial"/>
                <w:bCs/>
                <w:color w:val="000000" w:themeColor="text1"/>
                <w:sz w:val="20"/>
                <w:lang w:val="en-US"/>
              </w:rPr>
            </w:pPr>
          </w:p>
          <w:p w14:paraId="5739257A" w14:textId="77777777" w:rsidR="00286235" w:rsidRPr="000C19DE" w:rsidRDefault="00286235" w:rsidP="006E0B5F">
            <w:pPr>
              <w:spacing w:line="240" w:lineRule="auto"/>
              <w:rPr>
                <w:rFonts w:cs="Arial"/>
                <w:bCs/>
                <w:color w:val="000000" w:themeColor="text1"/>
                <w:sz w:val="20"/>
                <w:lang w:val="en-US"/>
              </w:rPr>
            </w:pPr>
          </w:p>
          <w:p w14:paraId="465F9C3A" w14:textId="77777777" w:rsidR="002D65B9" w:rsidRPr="000C19DE" w:rsidRDefault="009B5A10" w:rsidP="006E0B5F">
            <w:pPr>
              <w:spacing w:line="240" w:lineRule="auto"/>
              <w:rPr>
                <w:rFonts w:cs="Arial"/>
                <w:bCs/>
                <w:color w:val="000000" w:themeColor="text1"/>
                <w:sz w:val="20"/>
                <w:lang w:val="en-US"/>
              </w:rPr>
            </w:pPr>
            <w:r w:rsidRPr="000C19DE">
              <w:rPr>
                <w:rFonts w:cs="Arial"/>
                <w:bCs/>
                <w:noProof/>
                <w:color w:val="000000" w:themeColor="text1"/>
                <w:sz w:val="20"/>
              </w:rPr>
              <w:drawing>
                <wp:inline distT="0" distB="0" distL="0" distR="0" wp14:anchorId="6724F50B" wp14:editId="0FD99FB5">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780" name="Picture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211800" cy="591183"/>
                          </a:xfrm>
                          <a:prstGeom prst="rect">
                            <a:avLst/>
                          </a:prstGeom>
                          <a:noFill/>
                          <a:ln>
                            <a:noFill/>
                          </a:ln>
                        </pic:spPr>
                      </pic:pic>
                    </a:graphicData>
                  </a:graphic>
                </wp:inline>
              </w:drawing>
            </w:r>
          </w:p>
        </w:tc>
      </w:tr>
      <w:tr w:rsidR="000C19DE" w:rsidRPr="00E82A48" w14:paraId="7C36BDD1" w14:textId="77777777" w:rsidTr="008065D4">
        <w:trPr>
          <w:trHeight w:val="206"/>
        </w:trPr>
        <w:tc>
          <w:tcPr>
            <w:tcW w:w="4579" w:type="dxa"/>
          </w:tcPr>
          <w:p w14:paraId="5E6369D5" w14:textId="77777777" w:rsidR="000C1A51" w:rsidRPr="000C19DE" w:rsidRDefault="009B5A10" w:rsidP="006E0B5F">
            <w:pPr>
              <w:spacing w:line="240" w:lineRule="auto"/>
              <w:rPr>
                <w:rFonts w:cs="Arial"/>
                <w:b/>
                <w:color w:val="000000" w:themeColor="text1"/>
                <w:sz w:val="18"/>
                <w:szCs w:val="18"/>
                <w:lang w:val="en-US"/>
              </w:rPr>
            </w:pPr>
            <w:r w:rsidRPr="000C19DE">
              <w:rPr>
                <w:rFonts w:cs="Arial"/>
                <w:b/>
                <w:color w:val="000000" w:themeColor="text1"/>
                <w:sz w:val="18"/>
                <w:szCs w:val="18"/>
                <w:lang w:val="en-US"/>
              </w:rPr>
              <w:t>GF_BFS_Ecoflex_VIP_140_mm_Key_Visual</w:t>
            </w:r>
          </w:p>
        </w:tc>
        <w:tc>
          <w:tcPr>
            <w:tcW w:w="4579" w:type="dxa"/>
          </w:tcPr>
          <w:p w14:paraId="26E00BF0" w14:textId="77777777" w:rsidR="000C1A51" w:rsidRPr="000C19DE" w:rsidRDefault="009B5A10" w:rsidP="000C1A51">
            <w:pPr>
              <w:spacing w:line="240" w:lineRule="auto"/>
              <w:rPr>
                <w:rFonts w:cs="Arial"/>
                <w:noProof/>
                <w:color w:val="000000" w:themeColor="text1"/>
                <w:sz w:val="18"/>
                <w:szCs w:val="18"/>
                <w:lang w:val="en-US"/>
              </w:rPr>
            </w:pPr>
            <w:r w:rsidRPr="000C19DE">
              <w:rPr>
                <w:rFonts w:cs="Arial"/>
                <w:b/>
                <w:color w:val="000000" w:themeColor="text1"/>
                <w:sz w:val="18"/>
                <w:szCs w:val="18"/>
                <w:lang w:val="en-US"/>
              </w:rPr>
              <w:t>GF_BFS_Ecoflex_VIP_140_mm</w:t>
            </w:r>
          </w:p>
        </w:tc>
      </w:tr>
      <w:tr w:rsidR="000C19DE" w:rsidRPr="00E82A48" w14:paraId="12E23D2B" w14:textId="77777777" w:rsidTr="008065D4">
        <w:trPr>
          <w:trHeight w:val="1790"/>
        </w:trPr>
        <w:tc>
          <w:tcPr>
            <w:tcW w:w="9158" w:type="dxa"/>
            <w:gridSpan w:val="2"/>
          </w:tcPr>
          <w:p w14:paraId="5B1CEDA4" w14:textId="77777777" w:rsidR="000C1A51" w:rsidRPr="000C19DE" w:rsidRDefault="000C1A51" w:rsidP="008C6DBC">
            <w:pPr>
              <w:spacing w:line="240" w:lineRule="auto"/>
              <w:rPr>
                <w:rFonts w:cs="Arial"/>
                <w:bCs/>
                <w:color w:val="000000" w:themeColor="text1"/>
                <w:sz w:val="18"/>
                <w:szCs w:val="18"/>
                <w:lang w:val="en-US"/>
              </w:rPr>
            </w:pPr>
          </w:p>
          <w:p w14:paraId="7FD58A03" w14:textId="0A41EB0C" w:rsidR="00236B38" w:rsidRPr="000C19DE" w:rsidRDefault="00A03800" w:rsidP="008C6DBC">
            <w:pPr>
              <w:spacing w:line="240" w:lineRule="auto"/>
              <w:rPr>
                <w:rFonts w:cs="Arial"/>
                <w:bCs/>
                <w:color w:val="000000" w:themeColor="text1"/>
                <w:sz w:val="18"/>
                <w:szCs w:val="18"/>
              </w:rPr>
            </w:pPr>
            <w:ins w:id="156" w:author="Elsa Wanders" w:date="2025-10-01T10:33:00Z">
              <w:r w:rsidRPr="00A03800">
                <w:rPr>
                  <w:rFonts w:cs="Arial"/>
                  <w:bCs/>
                  <w:color w:val="000000" w:themeColor="text1"/>
                  <w:sz w:val="18"/>
                  <w:szCs w:val="18"/>
                </w:rPr>
                <w:t xml:space="preserve">De nieuwe </w:t>
              </w:r>
              <w:r w:rsidRPr="00A03800">
                <w:rPr>
                  <w:rFonts w:cs="Arial"/>
                  <w:b/>
                  <w:bCs/>
                  <w:color w:val="000000" w:themeColor="text1"/>
                  <w:sz w:val="18"/>
                  <w:szCs w:val="18"/>
                </w:rPr>
                <w:t>Ecoflex VIP-leiding</w:t>
              </w:r>
              <w:r w:rsidRPr="00A03800">
                <w:rPr>
                  <w:rFonts w:cs="Arial"/>
                  <w:bCs/>
                  <w:color w:val="000000" w:themeColor="text1"/>
                  <w:sz w:val="18"/>
                  <w:szCs w:val="18"/>
                </w:rPr>
                <w:t xml:space="preserve"> met een buitendiameter van 140 mm is ontworpen om te voldoen aan de toenemende vraag naar middelgrote tot grootschalige verwarmings- en koelingssystemen. Omdat de leiding op rol wordt geleverd, zijn er minder koppelingen nodig, wat de betrouwbaarheid van de installatie verhoogt. </w:t>
              </w:r>
            </w:ins>
            <w:del w:id="157" w:author="Elsa Wanders" w:date="2025-10-01T10:33:00Z" w16du:dateUtc="2025-10-01T08:33:00Z">
              <w:r w:rsidR="009B5A10" w:rsidRPr="000C19DE" w:rsidDel="00A03800">
                <w:rPr>
                  <w:rFonts w:cs="Arial"/>
                  <w:bCs/>
                  <w:color w:val="000000" w:themeColor="text1"/>
                  <w:sz w:val="18"/>
                  <w:szCs w:val="18"/>
                </w:rPr>
                <w:delText xml:space="preserve">De nieuwe Ecoflex VIP-leiding met een grotere diameter van 140 mm is ontworpen voor de groeiende vraag naar middelgrote tot grote verwarmings- en koelingssystemen. </w:delText>
              </w:r>
              <w:r w:rsidR="009B5A10" w:rsidRPr="000C19DE" w:rsidDel="00A03800">
                <w:rPr>
                  <w:rFonts w:cs="Arial"/>
                  <w:color w:val="000000" w:themeColor="text1"/>
                  <w:sz w:val="18"/>
                  <w:szCs w:val="18"/>
                </w:rPr>
                <w:delText xml:space="preserve">Omdat de leiding in spoelen worden geleverd, zijn er minder koppelingen in het netwerk nodig, wat de installaties betrouwbaarder maakt. </w:delText>
              </w:r>
            </w:del>
            <w:r w:rsidR="009B5A10" w:rsidRPr="000C19DE">
              <w:rPr>
                <w:rFonts w:cs="Arial"/>
                <w:color w:val="000000" w:themeColor="text1"/>
                <w:sz w:val="18"/>
                <w:szCs w:val="18"/>
              </w:rPr>
              <w:t>De leiding bespaart tot 60% installatietijd ten opzichte van stalen leidingen en is gemakkelijker te hanteren, zelfs in een krappe ruimte</w:t>
            </w:r>
            <w:r w:rsidR="009B5A10" w:rsidRPr="000C19DE">
              <w:rPr>
                <w:rFonts w:cs="Arial"/>
                <w:bCs/>
                <w:color w:val="000000" w:themeColor="text1"/>
                <w:sz w:val="18"/>
                <w:szCs w:val="18"/>
              </w:rPr>
              <w:t>.</w:t>
            </w:r>
          </w:p>
          <w:p w14:paraId="3E1C8256" w14:textId="77777777" w:rsidR="00236B38" w:rsidRPr="000C19DE" w:rsidRDefault="00236B38" w:rsidP="008C6DBC">
            <w:pPr>
              <w:spacing w:line="240" w:lineRule="auto"/>
              <w:rPr>
                <w:rFonts w:cs="Arial"/>
                <w:bCs/>
                <w:color w:val="000000" w:themeColor="text1"/>
                <w:sz w:val="18"/>
                <w:szCs w:val="18"/>
              </w:rPr>
            </w:pPr>
          </w:p>
          <w:p w14:paraId="66C0F0C9" w14:textId="77777777" w:rsidR="008C6DBC" w:rsidRPr="000C19DE" w:rsidRDefault="009B5A10" w:rsidP="008C6DBC">
            <w:pPr>
              <w:spacing w:line="240" w:lineRule="auto"/>
              <w:rPr>
                <w:rFonts w:cs="Arial"/>
                <w:bCs/>
                <w:color w:val="000000" w:themeColor="text1"/>
                <w:sz w:val="18"/>
                <w:szCs w:val="18"/>
                <w:lang w:val="en-US"/>
              </w:rPr>
            </w:pPr>
            <w:r w:rsidRPr="000C19DE">
              <w:rPr>
                <w:rFonts w:cs="Arial"/>
                <w:b/>
                <w:color w:val="000000" w:themeColor="text1"/>
                <w:sz w:val="18"/>
                <w:szCs w:val="18"/>
                <w:lang w:val="en-US"/>
              </w:rPr>
              <w:t>Bron: GF Building Flow Solutions</w:t>
            </w:r>
          </w:p>
        </w:tc>
      </w:tr>
      <w:tr w:rsidR="000C19DE" w:rsidRPr="000C19DE" w14:paraId="372C2B4E" w14:textId="77777777" w:rsidTr="008065D4">
        <w:trPr>
          <w:trHeight w:val="2017"/>
        </w:trPr>
        <w:tc>
          <w:tcPr>
            <w:tcW w:w="4579" w:type="dxa"/>
          </w:tcPr>
          <w:p w14:paraId="0C514E8D" w14:textId="77777777" w:rsidR="008C6DBC" w:rsidRPr="000C19DE" w:rsidRDefault="009B5A10" w:rsidP="008C6DBC">
            <w:pPr>
              <w:spacing w:line="240" w:lineRule="auto"/>
              <w:rPr>
                <w:rFonts w:cs="Arial"/>
                <w:color w:val="000000" w:themeColor="text1"/>
                <w:sz w:val="20"/>
                <w:lang w:val="en-US"/>
              </w:rPr>
            </w:pPr>
            <w:r w:rsidRPr="000C19DE">
              <w:rPr>
                <w:rFonts w:cs="Arial"/>
                <w:noProof/>
                <w:color w:val="000000" w:themeColor="text1"/>
                <w:sz w:val="20"/>
              </w:rPr>
              <w:drawing>
                <wp:inline distT="0" distB="0" distL="0" distR="0" wp14:anchorId="2AD0AE22" wp14:editId="22B51DDA">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66180" name="Picture 41">
                            <a:extLst>
                              <a:ext uri="{FF2B5EF4-FFF2-40B4-BE49-F238E27FC236}">
                                <a16:creationId xmlns:a16="http://schemas.microsoft.com/office/drawing/2014/main" id="{7FCEEE47-C77F-B4AB-B397-1BE6D4D52E63}"/>
                              </a:ext>
                            </a:extLst>
                          </pic:cNvPr>
                          <pic:cNvPicPr>
                            <a:picLocks noChangeAspect="1"/>
                          </pic:cNvPicPr>
                        </pic:nvPicPr>
                        <pic:blipFill>
                          <a:blip r:embed="rId15" cstate="screen">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tc>
        <w:tc>
          <w:tcPr>
            <w:tcW w:w="4579" w:type="dxa"/>
          </w:tcPr>
          <w:p w14:paraId="263F25FB" w14:textId="77777777" w:rsidR="001B67E4" w:rsidRPr="000C19DE" w:rsidRDefault="009B5A10" w:rsidP="008C6DBC">
            <w:pPr>
              <w:spacing w:line="240" w:lineRule="auto"/>
              <w:rPr>
                <w:rFonts w:cs="Arial"/>
                <w:b/>
                <w:color w:val="000000" w:themeColor="text1"/>
                <w:sz w:val="20"/>
                <w:lang w:val="en-US"/>
              </w:rPr>
            </w:pPr>
            <w:r w:rsidRPr="000C19DE">
              <w:rPr>
                <w:rFonts w:cs="Arial"/>
                <w:noProof/>
                <w:color w:val="000000" w:themeColor="text1"/>
                <w:sz w:val="20"/>
              </w:rPr>
              <w:drawing>
                <wp:inline distT="0" distB="0" distL="0" distR="0" wp14:anchorId="19470353" wp14:editId="5457336F">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6"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p w14:paraId="5FA0CED8" w14:textId="77777777" w:rsidR="00B9057E" w:rsidRPr="000C19DE" w:rsidRDefault="00B9057E" w:rsidP="008C6DBC">
            <w:pPr>
              <w:spacing w:line="240" w:lineRule="auto"/>
              <w:rPr>
                <w:rFonts w:cs="Arial"/>
                <w:bCs/>
                <w:color w:val="000000" w:themeColor="text1"/>
                <w:sz w:val="20"/>
                <w:lang w:val="en-US"/>
              </w:rPr>
            </w:pPr>
          </w:p>
        </w:tc>
      </w:tr>
      <w:tr w:rsidR="000C19DE" w:rsidRPr="00E82A48" w14:paraId="50B1799D" w14:textId="77777777" w:rsidTr="008065D4">
        <w:trPr>
          <w:trHeight w:val="287"/>
        </w:trPr>
        <w:tc>
          <w:tcPr>
            <w:tcW w:w="4579" w:type="dxa"/>
          </w:tcPr>
          <w:p w14:paraId="34862C53" w14:textId="77777777" w:rsidR="000C1A51" w:rsidRPr="000C19DE" w:rsidRDefault="009B5A10" w:rsidP="008C6DBC">
            <w:pPr>
              <w:spacing w:line="240" w:lineRule="auto"/>
              <w:rPr>
                <w:rFonts w:cs="Arial"/>
                <w:b/>
                <w:color w:val="000000" w:themeColor="text1"/>
                <w:sz w:val="18"/>
                <w:szCs w:val="18"/>
                <w:lang w:val="en-US"/>
              </w:rPr>
            </w:pPr>
            <w:r w:rsidRPr="000C19DE">
              <w:rPr>
                <w:rFonts w:cs="Arial"/>
                <w:b/>
                <w:color w:val="000000" w:themeColor="text1"/>
                <w:sz w:val="18"/>
                <w:szCs w:val="18"/>
                <w:lang w:val="en-US"/>
              </w:rPr>
              <w:t>GF_BFS_Ecoflex_VIP_Application_1</w:t>
            </w:r>
          </w:p>
        </w:tc>
        <w:tc>
          <w:tcPr>
            <w:tcW w:w="4579" w:type="dxa"/>
          </w:tcPr>
          <w:p w14:paraId="1A5F2F97" w14:textId="77777777" w:rsidR="000C1A51" w:rsidRPr="000C19DE" w:rsidRDefault="009B5A10" w:rsidP="008C6DBC">
            <w:pPr>
              <w:spacing w:line="240" w:lineRule="auto"/>
              <w:rPr>
                <w:rFonts w:cs="Arial"/>
                <w:b/>
                <w:color w:val="000000" w:themeColor="text1"/>
                <w:sz w:val="18"/>
                <w:szCs w:val="18"/>
                <w:lang w:val="en-US"/>
              </w:rPr>
            </w:pPr>
            <w:r w:rsidRPr="000C19DE">
              <w:rPr>
                <w:rFonts w:cs="Arial"/>
                <w:b/>
                <w:color w:val="000000" w:themeColor="text1"/>
                <w:sz w:val="18"/>
                <w:szCs w:val="18"/>
                <w:lang w:val="en-US"/>
              </w:rPr>
              <w:t>GF_BFS_Ecoflex_VIP_Application_2</w:t>
            </w:r>
          </w:p>
        </w:tc>
      </w:tr>
      <w:tr w:rsidR="000C19DE" w:rsidRPr="00E82A48" w14:paraId="402A2421" w14:textId="77777777" w:rsidTr="008065D4">
        <w:trPr>
          <w:trHeight w:val="287"/>
        </w:trPr>
        <w:tc>
          <w:tcPr>
            <w:tcW w:w="9158" w:type="dxa"/>
            <w:gridSpan w:val="2"/>
          </w:tcPr>
          <w:p w14:paraId="439359FF" w14:textId="6A8F795A" w:rsidR="00107F58" w:rsidRPr="000C19DE" w:rsidRDefault="009B5A10" w:rsidP="000C1A51">
            <w:pPr>
              <w:spacing w:line="240" w:lineRule="auto"/>
              <w:rPr>
                <w:rFonts w:cs="Arial"/>
                <w:bCs/>
                <w:color w:val="000000" w:themeColor="text1"/>
                <w:sz w:val="18"/>
                <w:szCs w:val="18"/>
              </w:rPr>
            </w:pPr>
            <w:r w:rsidRPr="000C19DE">
              <w:rPr>
                <w:rFonts w:cs="Arial"/>
                <w:bCs/>
                <w:color w:val="000000" w:themeColor="text1"/>
                <w:sz w:val="18"/>
                <w:szCs w:val="18"/>
              </w:rPr>
              <w:t xml:space="preserve">Geavanceerde, duurzame systemen voor stadsverwarming en -koeling zijn een nuttig instrument om de ambitieuze doelstellingen </w:t>
            </w:r>
            <w:ins w:id="158" w:author="Elsa Wanders" w:date="2025-10-01T10:34:00Z">
              <w:r w:rsidR="00A03800" w:rsidRPr="00A03800">
                <w:rPr>
                  <w:rFonts w:cs="Arial"/>
                  <w:bCs/>
                  <w:color w:val="000000" w:themeColor="text1"/>
                  <w:sz w:val="18"/>
                  <w:szCs w:val="18"/>
                </w:rPr>
                <w:t>van de EU op het gebied van duurzaamheid en CO</w:t>
              </w:r>
              <w:r w:rsidR="00A03800" w:rsidRPr="00A03800">
                <w:rPr>
                  <w:rFonts w:ascii="Cambria Math" w:hAnsi="Cambria Math" w:cs="Cambria Math"/>
                  <w:bCs/>
                  <w:color w:val="000000" w:themeColor="text1"/>
                  <w:sz w:val="18"/>
                  <w:szCs w:val="18"/>
                </w:rPr>
                <w:t>₂</w:t>
              </w:r>
              <w:r w:rsidR="00A03800" w:rsidRPr="00A03800">
                <w:rPr>
                  <w:rFonts w:cs="Arial"/>
                  <w:bCs/>
                  <w:color w:val="000000" w:themeColor="text1"/>
                  <w:sz w:val="18"/>
                  <w:szCs w:val="18"/>
                </w:rPr>
                <w:t>-reductie te realiseren.</w:t>
              </w:r>
            </w:ins>
            <w:del w:id="159" w:author="Elsa Wanders" w:date="2025-10-01T10:34:00Z" w16du:dateUtc="2025-10-01T08:34:00Z">
              <w:r w:rsidRPr="000C19DE" w:rsidDel="00A03800">
                <w:rPr>
                  <w:rFonts w:cs="Arial"/>
                  <w:bCs/>
                  <w:color w:val="000000" w:themeColor="text1"/>
                  <w:sz w:val="18"/>
                  <w:szCs w:val="18"/>
                </w:rPr>
                <w:delText>op het gebied van duurzaamheid en koolstofreductie van de EU te verwezenlijken</w:delText>
              </w:r>
            </w:del>
            <w:r w:rsidRPr="000C19DE">
              <w:rPr>
                <w:rFonts w:cs="Arial"/>
                <w:bCs/>
                <w:color w:val="000000" w:themeColor="text1"/>
                <w:sz w:val="18"/>
                <w:szCs w:val="18"/>
              </w:rPr>
              <w:t xml:space="preserve">. Of het nu gaat om netwerken voor hele steden of kleine wijken, ze kunnen een belangrijke bijdrage leveren aan </w:t>
            </w:r>
            <w:ins w:id="160" w:author="Gerard Jansen" w:date="2025-10-07T14:48:00Z" w16du:dateUtc="2025-10-07T12:48:00Z">
              <w:r w:rsidR="00A91E22">
                <w:rPr>
                  <w:rFonts w:cs="Arial"/>
                  <w:bCs/>
                  <w:color w:val="000000" w:themeColor="text1"/>
                  <w:sz w:val="18"/>
                  <w:szCs w:val="18"/>
                </w:rPr>
                <w:t xml:space="preserve">de </w:t>
              </w:r>
            </w:ins>
            <w:ins w:id="161" w:author="Gerard Jansen" w:date="2025-10-07T15:06:00Z" w16du:dateUtc="2025-10-07T13:06:00Z">
              <w:r w:rsidR="004D7946">
                <w:rPr>
                  <w:rFonts w:cs="Arial"/>
                  <w:bCs/>
                  <w:color w:val="000000" w:themeColor="text1"/>
                  <w:sz w:val="18"/>
                  <w:szCs w:val="18"/>
                </w:rPr>
                <w:t>CO</w:t>
              </w:r>
            </w:ins>
            <w:ins w:id="162" w:author="Gerard Jansen" w:date="2025-10-07T14:48:00Z" w16du:dateUtc="2025-10-07T12:48:00Z">
              <w:r w:rsidR="00A91E22">
                <w:rPr>
                  <w:rFonts w:cs="Arial"/>
                  <w:bCs/>
                  <w:color w:val="000000" w:themeColor="text1"/>
                  <w:sz w:val="18"/>
                  <w:szCs w:val="18"/>
                </w:rPr>
                <w:t xml:space="preserve">2 reductie </w:t>
              </w:r>
              <w:r w:rsidR="00190C6D">
                <w:rPr>
                  <w:rFonts w:cs="Arial"/>
                  <w:bCs/>
                  <w:color w:val="000000" w:themeColor="text1"/>
                  <w:sz w:val="18"/>
                  <w:szCs w:val="18"/>
                </w:rPr>
                <w:t xml:space="preserve">in de </w:t>
              </w:r>
            </w:ins>
            <w:del w:id="163" w:author="Gerard Jansen" w:date="2025-10-07T14:48:00Z" w16du:dateUtc="2025-10-07T12:48:00Z">
              <w:r w:rsidRPr="000C19DE" w:rsidDel="00190C6D">
                <w:rPr>
                  <w:rFonts w:cs="Arial"/>
                  <w:bCs/>
                  <w:color w:val="000000" w:themeColor="text1"/>
                  <w:sz w:val="18"/>
                  <w:szCs w:val="18"/>
                </w:rPr>
                <w:delText xml:space="preserve">het koolstofarm </w:delText>
              </w:r>
            </w:del>
            <w:del w:id="164" w:author="Gerard Jansen" w:date="2025-10-07T14:49:00Z" w16du:dateUtc="2025-10-07T12:49:00Z">
              <w:r w:rsidRPr="000C19DE" w:rsidDel="00190C6D">
                <w:rPr>
                  <w:rFonts w:cs="Arial"/>
                  <w:bCs/>
                  <w:color w:val="000000" w:themeColor="text1"/>
                  <w:sz w:val="18"/>
                  <w:szCs w:val="18"/>
                </w:rPr>
                <w:delText xml:space="preserve">maken van </w:delText>
              </w:r>
            </w:del>
            <w:r w:rsidRPr="000C19DE">
              <w:rPr>
                <w:rFonts w:cs="Arial"/>
                <w:bCs/>
                <w:color w:val="000000" w:themeColor="text1"/>
                <w:sz w:val="18"/>
                <w:szCs w:val="18"/>
              </w:rPr>
              <w:t xml:space="preserve">steden door hernieuwbare warmte en </w:t>
            </w:r>
            <w:ins w:id="165" w:author="Gerard Jansen" w:date="2025-10-07T14:49:00Z" w16du:dateUtc="2025-10-07T12:49:00Z">
              <w:r w:rsidR="00D51204">
                <w:rPr>
                  <w:rFonts w:cs="Arial"/>
                  <w:bCs/>
                  <w:color w:val="000000" w:themeColor="text1"/>
                  <w:sz w:val="18"/>
                  <w:szCs w:val="18"/>
                </w:rPr>
                <w:t xml:space="preserve">koude </w:t>
              </w:r>
            </w:ins>
            <w:del w:id="166" w:author="Gerard Jansen" w:date="2025-10-07T14:49:00Z" w16du:dateUtc="2025-10-07T12:49:00Z">
              <w:r w:rsidRPr="000C19DE" w:rsidDel="00D51204">
                <w:rPr>
                  <w:rFonts w:cs="Arial"/>
                  <w:bCs/>
                  <w:color w:val="000000" w:themeColor="text1"/>
                  <w:sz w:val="18"/>
                  <w:szCs w:val="18"/>
                </w:rPr>
                <w:delText xml:space="preserve">koeling </w:delText>
              </w:r>
            </w:del>
            <w:r w:rsidRPr="000C19DE">
              <w:rPr>
                <w:rFonts w:cs="Arial"/>
                <w:bCs/>
                <w:color w:val="000000" w:themeColor="text1"/>
                <w:sz w:val="18"/>
                <w:szCs w:val="18"/>
              </w:rPr>
              <w:t>efficiënt te distribueren. Met de nieuwe generatie Uponor Ecoflex VIP-leidingen introduceert GF haar meest efficiënte, compacte en flexibele warmtedistributieleiding ooit. Het is ontworpen voor middelgrote tot grote lokale</w:t>
            </w:r>
            <w:ins w:id="167" w:author="Gerard Jansen" w:date="2025-10-07T14:49:00Z" w16du:dateUtc="2025-10-07T12:49:00Z">
              <w:r w:rsidR="00D51204">
                <w:rPr>
                  <w:rFonts w:cs="Arial"/>
                  <w:bCs/>
                  <w:color w:val="000000" w:themeColor="text1"/>
                  <w:sz w:val="18"/>
                  <w:szCs w:val="18"/>
                </w:rPr>
                <w:t xml:space="preserve"> koude en </w:t>
              </w:r>
            </w:ins>
            <w:r w:rsidRPr="000C19DE">
              <w:rPr>
                <w:rFonts w:cs="Arial"/>
                <w:bCs/>
                <w:color w:val="000000" w:themeColor="text1"/>
                <w:sz w:val="18"/>
                <w:szCs w:val="18"/>
              </w:rPr>
              <w:t xml:space="preserve"> warmtedistributienetwerken, waar een kleinere buitenmaat van de leiding van vitaal belang is.</w:t>
            </w:r>
          </w:p>
          <w:p w14:paraId="06F05CF0" w14:textId="77777777" w:rsidR="001925B2" w:rsidRPr="000C19DE" w:rsidRDefault="001925B2" w:rsidP="000C1A51">
            <w:pPr>
              <w:spacing w:line="240" w:lineRule="auto"/>
              <w:rPr>
                <w:rFonts w:cs="Arial"/>
                <w:bCs/>
                <w:color w:val="000000" w:themeColor="text1"/>
                <w:sz w:val="18"/>
                <w:szCs w:val="18"/>
              </w:rPr>
            </w:pPr>
          </w:p>
          <w:p w14:paraId="4E2A19BC" w14:textId="77777777" w:rsidR="000C1A51" w:rsidRPr="000C19DE" w:rsidRDefault="009B5A10" w:rsidP="000C1A51">
            <w:pPr>
              <w:spacing w:line="240" w:lineRule="auto"/>
              <w:rPr>
                <w:rFonts w:cs="Arial"/>
                <w:b/>
                <w:color w:val="000000" w:themeColor="text1"/>
                <w:sz w:val="18"/>
                <w:szCs w:val="18"/>
                <w:lang w:val="en-US"/>
              </w:rPr>
            </w:pPr>
            <w:r w:rsidRPr="000C19DE">
              <w:rPr>
                <w:rFonts w:cs="Arial"/>
                <w:b/>
                <w:color w:val="000000" w:themeColor="text1"/>
                <w:sz w:val="18"/>
                <w:szCs w:val="18"/>
                <w:lang w:val="en-US"/>
              </w:rPr>
              <w:t>Bron: GF Building Flow Solutions</w:t>
            </w:r>
          </w:p>
        </w:tc>
      </w:tr>
    </w:tbl>
    <w:p w14:paraId="2BB8CFDF" w14:textId="77777777" w:rsidR="33683E69" w:rsidRPr="000C19DE" w:rsidRDefault="33683E69" w:rsidP="47C6B5EF">
      <w:pPr>
        <w:spacing w:line="240" w:lineRule="auto"/>
        <w:rPr>
          <w:color w:val="000000" w:themeColor="text1"/>
          <w:lang w:val="en-US"/>
        </w:rPr>
      </w:pPr>
    </w:p>
    <w:sectPr w:rsidR="33683E69" w:rsidRPr="000C19DE"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2B4C9" w14:textId="77777777" w:rsidR="00E44146" w:rsidRDefault="00E44146">
      <w:pPr>
        <w:spacing w:line="240" w:lineRule="auto"/>
      </w:pPr>
      <w:r>
        <w:separator/>
      </w:r>
    </w:p>
  </w:endnote>
  <w:endnote w:type="continuationSeparator" w:id="0">
    <w:p w14:paraId="3F2F7E21" w14:textId="77777777" w:rsidR="00E44146" w:rsidRDefault="00E441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9FDA9" w14:textId="77777777" w:rsidR="000D62C7" w:rsidRPr="000D62C7" w:rsidRDefault="000D62C7">
    <w:pPr>
      <w:pStyle w:val="Voettekst"/>
      <w:jc w:val="right"/>
      <w:rPr>
        <w:sz w:val="16"/>
      </w:rPr>
    </w:pPr>
  </w:p>
  <w:p w14:paraId="6FD52A63" w14:textId="77777777" w:rsidR="000D62C7" w:rsidRDefault="000D62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CC594" w14:textId="77777777" w:rsidR="00E44146" w:rsidRDefault="00E44146">
      <w:pPr>
        <w:spacing w:line="240" w:lineRule="auto"/>
      </w:pPr>
      <w:r>
        <w:separator/>
      </w:r>
    </w:p>
  </w:footnote>
  <w:footnote w:type="continuationSeparator" w:id="0">
    <w:p w14:paraId="1B31D73C" w14:textId="77777777" w:rsidR="00E44146" w:rsidRDefault="00E441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66236" w14:textId="77777777" w:rsidR="00C815CD" w:rsidRDefault="009B5A10" w:rsidP="00CF0EA8">
    <w:pPr>
      <w:spacing w:after="900"/>
      <w:jc w:val="right"/>
    </w:pPr>
    <w:r>
      <w:rPr>
        <w:noProof/>
      </w:rPr>
      <w:drawing>
        <wp:anchor distT="0" distB="0" distL="114300" distR="114300" simplePos="0" relativeHeight="251658240" behindDoc="0" locked="0" layoutInCell="1" allowOverlap="1" wp14:anchorId="2A267B8D" wp14:editId="215E9815">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590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E92A6" w14:textId="77777777" w:rsidR="00F52764" w:rsidRDefault="009B5A10" w:rsidP="00FB0CC1">
    <w:pPr>
      <w:pStyle w:val="Koptekst"/>
      <w:ind w:left="7080" w:firstLine="708"/>
    </w:pPr>
    <w:r>
      <w:rPr>
        <w:noProof/>
      </w:rPr>
      <w:drawing>
        <wp:inline distT="0" distB="0" distL="0" distR="0" wp14:anchorId="44FD1886" wp14:editId="3CA29DAD">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9068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5F32A00E">
      <w:start w:val="1"/>
      <w:numFmt w:val="bullet"/>
      <w:lvlText w:val="-"/>
      <w:lvlJc w:val="left"/>
      <w:pPr>
        <w:ind w:left="360" w:hanging="360"/>
      </w:pPr>
      <w:rPr>
        <w:rFonts w:ascii="Courier New" w:hAnsi="Courier New" w:hint="default"/>
      </w:rPr>
    </w:lvl>
    <w:lvl w:ilvl="1" w:tplc="C840B556">
      <w:start w:val="1"/>
      <w:numFmt w:val="bullet"/>
      <w:lvlText w:val="o"/>
      <w:lvlJc w:val="left"/>
      <w:pPr>
        <w:ind w:left="1080" w:hanging="360"/>
      </w:pPr>
      <w:rPr>
        <w:rFonts w:ascii="Courier New" w:hAnsi="Courier New" w:hint="default"/>
      </w:rPr>
    </w:lvl>
    <w:lvl w:ilvl="2" w:tplc="49B89742" w:tentative="1">
      <w:start w:val="1"/>
      <w:numFmt w:val="bullet"/>
      <w:lvlText w:val=""/>
      <w:lvlJc w:val="left"/>
      <w:pPr>
        <w:ind w:left="1800" w:hanging="360"/>
      </w:pPr>
      <w:rPr>
        <w:rFonts w:ascii="Wingdings" w:hAnsi="Wingdings" w:hint="default"/>
      </w:rPr>
    </w:lvl>
    <w:lvl w:ilvl="3" w:tplc="6BF041E8" w:tentative="1">
      <w:start w:val="1"/>
      <w:numFmt w:val="bullet"/>
      <w:lvlText w:val=""/>
      <w:lvlJc w:val="left"/>
      <w:pPr>
        <w:ind w:left="2520" w:hanging="360"/>
      </w:pPr>
      <w:rPr>
        <w:rFonts w:ascii="Symbol" w:hAnsi="Symbol" w:hint="default"/>
      </w:rPr>
    </w:lvl>
    <w:lvl w:ilvl="4" w:tplc="F66C20DA" w:tentative="1">
      <w:start w:val="1"/>
      <w:numFmt w:val="bullet"/>
      <w:lvlText w:val="o"/>
      <w:lvlJc w:val="left"/>
      <w:pPr>
        <w:ind w:left="3240" w:hanging="360"/>
      </w:pPr>
      <w:rPr>
        <w:rFonts w:ascii="Courier New" w:hAnsi="Courier New" w:hint="default"/>
      </w:rPr>
    </w:lvl>
    <w:lvl w:ilvl="5" w:tplc="B33EED50" w:tentative="1">
      <w:start w:val="1"/>
      <w:numFmt w:val="bullet"/>
      <w:lvlText w:val=""/>
      <w:lvlJc w:val="left"/>
      <w:pPr>
        <w:ind w:left="3960" w:hanging="360"/>
      </w:pPr>
      <w:rPr>
        <w:rFonts w:ascii="Wingdings" w:hAnsi="Wingdings" w:hint="default"/>
      </w:rPr>
    </w:lvl>
    <w:lvl w:ilvl="6" w:tplc="C2167178" w:tentative="1">
      <w:start w:val="1"/>
      <w:numFmt w:val="bullet"/>
      <w:lvlText w:val=""/>
      <w:lvlJc w:val="left"/>
      <w:pPr>
        <w:ind w:left="4680" w:hanging="360"/>
      </w:pPr>
      <w:rPr>
        <w:rFonts w:ascii="Symbol" w:hAnsi="Symbol" w:hint="default"/>
      </w:rPr>
    </w:lvl>
    <w:lvl w:ilvl="7" w:tplc="8F320332" w:tentative="1">
      <w:start w:val="1"/>
      <w:numFmt w:val="bullet"/>
      <w:lvlText w:val="o"/>
      <w:lvlJc w:val="left"/>
      <w:pPr>
        <w:ind w:left="5400" w:hanging="360"/>
      </w:pPr>
      <w:rPr>
        <w:rFonts w:ascii="Courier New" w:hAnsi="Courier New" w:hint="default"/>
      </w:rPr>
    </w:lvl>
    <w:lvl w:ilvl="8" w:tplc="DF84908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5A527ADA">
      <w:start w:val="1"/>
      <w:numFmt w:val="bullet"/>
      <w:lvlText w:val=""/>
      <w:lvlJc w:val="left"/>
      <w:pPr>
        <w:ind w:left="720" w:hanging="360"/>
      </w:pPr>
      <w:rPr>
        <w:rFonts w:ascii="Symbol" w:hAnsi="Symbol" w:hint="default"/>
      </w:rPr>
    </w:lvl>
    <w:lvl w:ilvl="1" w:tplc="A4169328">
      <w:start w:val="1"/>
      <w:numFmt w:val="bullet"/>
      <w:lvlText w:val="-"/>
      <w:lvlJc w:val="left"/>
      <w:pPr>
        <w:ind w:left="1440" w:hanging="360"/>
      </w:pPr>
      <w:rPr>
        <w:rFonts w:ascii="Courier New" w:hAnsi="Courier New" w:hint="default"/>
      </w:rPr>
    </w:lvl>
    <w:lvl w:ilvl="2" w:tplc="03960DE4">
      <w:start w:val="1"/>
      <w:numFmt w:val="bullet"/>
      <w:lvlText w:val=""/>
      <w:lvlJc w:val="left"/>
      <w:pPr>
        <w:ind w:left="2160" w:hanging="360"/>
      </w:pPr>
      <w:rPr>
        <w:rFonts w:ascii="Wingdings" w:hAnsi="Wingdings" w:hint="default"/>
      </w:rPr>
    </w:lvl>
    <w:lvl w:ilvl="3" w:tplc="3B84919A">
      <w:start w:val="1"/>
      <w:numFmt w:val="bullet"/>
      <w:lvlText w:val=""/>
      <w:lvlJc w:val="left"/>
      <w:pPr>
        <w:ind w:left="2880" w:hanging="360"/>
      </w:pPr>
      <w:rPr>
        <w:rFonts w:ascii="Symbol" w:hAnsi="Symbol" w:hint="default"/>
      </w:rPr>
    </w:lvl>
    <w:lvl w:ilvl="4" w:tplc="49A48390">
      <w:start w:val="1"/>
      <w:numFmt w:val="bullet"/>
      <w:lvlText w:val="o"/>
      <w:lvlJc w:val="left"/>
      <w:pPr>
        <w:ind w:left="3600" w:hanging="360"/>
      </w:pPr>
      <w:rPr>
        <w:rFonts w:ascii="Courier New" w:hAnsi="Courier New" w:hint="default"/>
      </w:rPr>
    </w:lvl>
    <w:lvl w:ilvl="5" w:tplc="C25496D0" w:tentative="1">
      <w:start w:val="1"/>
      <w:numFmt w:val="bullet"/>
      <w:lvlText w:val=""/>
      <w:lvlJc w:val="left"/>
      <w:pPr>
        <w:ind w:left="4320" w:hanging="360"/>
      </w:pPr>
      <w:rPr>
        <w:rFonts w:ascii="Wingdings" w:hAnsi="Wingdings" w:hint="default"/>
      </w:rPr>
    </w:lvl>
    <w:lvl w:ilvl="6" w:tplc="1FDEE064" w:tentative="1">
      <w:start w:val="1"/>
      <w:numFmt w:val="bullet"/>
      <w:lvlText w:val=""/>
      <w:lvlJc w:val="left"/>
      <w:pPr>
        <w:ind w:left="5040" w:hanging="360"/>
      </w:pPr>
      <w:rPr>
        <w:rFonts w:ascii="Symbol" w:hAnsi="Symbol" w:hint="default"/>
      </w:rPr>
    </w:lvl>
    <w:lvl w:ilvl="7" w:tplc="FA4CE588" w:tentative="1">
      <w:start w:val="1"/>
      <w:numFmt w:val="bullet"/>
      <w:lvlText w:val="o"/>
      <w:lvlJc w:val="left"/>
      <w:pPr>
        <w:ind w:left="5760" w:hanging="360"/>
      </w:pPr>
      <w:rPr>
        <w:rFonts w:ascii="Courier New" w:hAnsi="Courier New" w:hint="default"/>
      </w:rPr>
    </w:lvl>
    <w:lvl w:ilvl="8" w:tplc="298C618A"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0668D8C">
      <w:start w:val="1"/>
      <w:numFmt w:val="bullet"/>
      <w:lvlText w:val="-"/>
      <w:lvlJc w:val="left"/>
      <w:pPr>
        <w:ind w:left="720" w:hanging="360"/>
      </w:pPr>
      <w:rPr>
        <w:rFonts w:ascii="Courier New" w:hAnsi="Courier New" w:hint="default"/>
      </w:rPr>
    </w:lvl>
    <w:lvl w:ilvl="1" w:tplc="AB2C5076" w:tentative="1">
      <w:start w:val="1"/>
      <w:numFmt w:val="bullet"/>
      <w:lvlText w:val="o"/>
      <w:lvlJc w:val="left"/>
      <w:pPr>
        <w:ind w:left="1440" w:hanging="360"/>
      </w:pPr>
      <w:rPr>
        <w:rFonts w:ascii="Courier New" w:hAnsi="Courier New" w:hint="default"/>
      </w:rPr>
    </w:lvl>
    <w:lvl w:ilvl="2" w:tplc="546E9094">
      <w:start w:val="1"/>
      <w:numFmt w:val="bullet"/>
      <w:lvlText w:val="-"/>
      <w:lvlJc w:val="left"/>
      <w:pPr>
        <w:ind w:left="2160" w:hanging="360"/>
      </w:pPr>
      <w:rPr>
        <w:rFonts w:ascii="Courier New" w:hAnsi="Courier New" w:hint="default"/>
      </w:rPr>
    </w:lvl>
    <w:lvl w:ilvl="3" w:tplc="0B505000">
      <w:start w:val="1"/>
      <w:numFmt w:val="bullet"/>
      <w:lvlText w:val=""/>
      <w:lvlJc w:val="left"/>
      <w:pPr>
        <w:ind w:left="2880" w:hanging="360"/>
      </w:pPr>
      <w:rPr>
        <w:rFonts w:ascii="Symbol" w:hAnsi="Symbol" w:hint="default"/>
      </w:rPr>
    </w:lvl>
    <w:lvl w:ilvl="4" w:tplc="9C7CC170">
      <w:start w:val="1"/>
      <w:numFmt w:val="bullet"/>
      <w:lvlText w:val="o"/>
      <w:lvlJc w:val="left"/>
      <w:pPr>
        <w:ind w:left="3600" w:hanging="360"/>
      </w:pPr>
      <w:rPr>
        <w:rFonts w:ascii="Courier New" w:hAnsi="Courier New" w:hint="default"/>
      </w:rPr>
    </w:lvl>
    <w:lvl w:ilvl="5" w:tplc="9768F11A" w:tentative="1">
      <w:start w:val="1"/>
      <w:numFmt w:val="bullet"/>
      <w:lvlText w:val=""/>
      <w:lvlJc w:val="left"/>
      <w:pPr>
        <w:ind w:left="4320" w:hanging="360"/>
      </w:pPr>
      <w:rPr>
        <w:rFonts w:ascii="Wingdings" w:hAnsi="Wingdings" w:hint="default"/>
      </w:rPr>
    </w:lvl>
    <w:lvl w:ilvl="6" w:tplc="09EC196A" w:tentative="1">
      <w:start w:val="1"/>
      <w:numFmt w:val="bullet"/>
      <w:lvlText w:val=""/>
      <w:lvlJc w:val="left"/>
      <w:pPr>
        <w:ind w:left="5040" w:hanging="360"/>
      </w:pPr>
      <w:rPr>
        <w:rFonts w:ascii="Symbol" w:hAnsi="Symbol" w:hint="default"/>
      </w:rPr>
    </w:lvl>
    <w:lvl w:ilvl="7" w:tplc="6F2EBF2A" w:tentative="1">
      <w:start w:val="1"/>
      <w:numFmt w:val="bullet"/>
      <w:lvlText w:val="o"/>
      <w:lvlJc w:val="left"/>
      <w:pPr>
        <w:ind w:left="5760" w:hanging="360"/>
      </w:pPr>
      <w:rPr>
        <w:rFonts w:ascii="Courier New" w:hAnsi="Courier New" w:hint="default"/>
      </w:rPr>
    </w:lvl>
    <w:lvl w:ilvl="8" w:tplc="3AFAEEDE"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900ED46">
      <w:start w:val="1"/>
      <w:numFmt w:val="bullet"/>
      <w:lvlText w:val=""/>
      <w:lvlJc w:val="left"/>
      <w:pPr>
        <w:ind w:left="720" w:hanging="360"/>
      </w:pPr>
      <w:rPr>
        <w:rFonts w:ascii="Symbol" w:hAnsi="Symbol" w:hint="default"/>
      </w:rPr>
    </w:lvl>
    <w:lvl w:ilvl="1" w:tplc="3F68FB30">
      <w:start w:val="1"/>
      <w:numFmt w:val="bullet"/>
      <w:lvlText w:val="o"/>
      <w:lvlJc w:val="left"/>
      <w:pPr>
        <w:ind w:left="1440" w:hanging="360"/>
      </w:pPr>
      <w:rPr>
        <w:rFonts w:ascii="Courier New" w:hAnsi="Courier New" w:cs="Courier New" w:hint="default"/>
      </w:rPr>
    </w:lvl>
    <w:lvl w:ilvl="2" w:tplc="E23CA356">
      <w:start w:val="1"/>
      <w:numFmt w:val="bullet"/>
      <w:lvlText w:val=""/>
      <w:lvlJc w:val="left"/>
      <w:pPr>
        <w:ind w:left="2160" w:hanging="360"/>
      </w:pPr>
      <w:rPr>
        <w:rFonts w:ascii="Wingdings" w:hAnsi="Wingdings" w:hint="default"/>
      </w:rPr>
    </w:lvl>
    <w:lvl w:ilvl="3" w:tplc="A864B8D4">
      <w:start w:val="1"/>
      <w:numFmt w:val="bullet"/>
      <w:lvlText w:val=""/>
      <w:lvlJc w:val="left"/>
      <w:pPr>
        <w:ind w:left="2880" w:hanging="360"/>
      </w:pPr>
      <w:rPr>
        <w:rFonts w:ascii="Symbol" w:hAnsi="Symbol" w:hint="default"/>
      </w:rPr>
    </w:lvl>
    <w:lvl w:ilvl="4" w:tplc="10A87DF2">
      <w:start w:val="1"/>
      <w:numFmt w:val="bullet"/>
      <w:lvlText w:val="o"/>
      <w:lvlJc w:val="left"/>
      <w:pPr>
        <w:ind w:left="3600" w:hanging="360"/>
      </w:pPr>
      <w:rPr>
        <w:rFonts w:ascii="Courier New" w:hAnsi="Courier New" w:cs="Courier New" w:hint="default"/>
      </w:rPr>
    </w:lvl>
    <w:lvl w:ilvl="5" w:tplc="30DCF2D4">
      <w:start w:val="1"/>
      <w:numFmt w:val="bullet"/>
      <w:lvlText w:val=""/>
      <w:lvlJc w:val="left"/>
      <w:pPr>
        <w:ind w:left="4320" w:hanging="360"/>
      </w:pPr>
      <w:rPr>
        <w:rFonts w:ascii="Wingdings" w:hAnsi="Wingdings" w:hint="default"/>
      </w:rPr>
    </w:lvl>
    <w:lvl w:ilvl="6" w:tplc="4F9449CA">
      <w:start w:val="1"/>
      <w:numFmt w:val="bullet"/>
      <w:lvlText w:val=""/>
      <w:lvlJc w:val="left"/>
      <w:pPr>
        <w:ind w:left="5040" w:hanging="360"/>
      </w:pPr>
      <w:rPr>
        <w:rFonts w:ascii="Symbol" w:hAnsi="Symbol" w:hint="default"/>
      </w:rPr>
    </w:lvl>
    <w:lvl w:ilvl="7" w:tplc="2CF04240">
      <w:start w:val="1"/>
      <w:numFmt w:val="bullet"/>
      <w:lvlText w:val="o"/>
      <w:lvlJc w:val="left"/>
      <w:pPr>
        <w:ind w:left="5760" w:hanging="360"/>
      </w:pPr>
      <w:rPr>
        <w:rFonts w:ascii="Courier New" w:hAnsi="Courier New" w:cs="Courier New" w:hint="default"/>
      </w:rPr>
    </w:lvl>
    <w:lvl w:ilvl="8" w:tplc="EEB2D91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jstalinea"/>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Kop2"/>
      <w:lvlText w:val="%1.%2"/>
      <w:lvlJc w:val="left"/>
      <w:pPr>
        <w:ind w:left="576" w:hanging="576"/>
      </w:pPr>
      <w:rPr>
        <w:rFonts w:cs="Times New Roman" w:hint="default"/>
      </w:rPr>
    </w:lvl>
    <w:lvl w:ilvl="2">
      <w:start w:val="1"/>
      <w:numFmt w:val="decimal"/>
      <w:pStyle w:val="Kop3"/>
      <w:lvlText w:val="%1.%2.%3"/>
      <w:lvlJc w:val="left"/>
      <w:pPr>
        <w:ind w:left="720" w:hanging="720"/>
      </w:pPr>
      <w:rPr>
        <w:rFonts w:cs="Times New Roman" w:hint="default"/>
      </w:rPr>
    </w:lvl>
    <w:lvl w:ilvl="3">
      <w:start w:val="1"/>
      <w:numFmt w:val="decimal"/>
      <w:pStyle w:val="Kop4"/>
      <w:lvlText w:val="%1.%2.%3.%4"/>
      <w:lvlJc w:val="left"/>
      <w:pPr>
        <w:ind w:left="864" w:hanging="864"/>
      </w:pPr>
      <w:rPr>
        <w:rFonts w:cs="Times New Roman" w:hint="default"/>
      </w:rPr>
    </w:lvl>
    <w:lvl w:ilvl="4">
      <w:start w:val="1"/>
      <w:numFmt w:val="decimal"/>
      <w:pStyle w:val="Kop5"/>
      <w:lvlText w:val="%1.%2.%3.%4.%5"/>
      <w:lvlJc w:val="left"/>
      <w:pPr>
        <w:ind w:left="1008" w:hanging="1008"/>
      </w:pPr>
      <w:rPr>
        <w:rFonts w:cs="Times New Roman" w:hint="default"/>
      </w:rPr>
    </w:lvl>
    <w:lvl w:ilvl="5">
      <w:start w:val="1"/>
      <w:numFmt w:val="decimal"/>
      <w:pStyle w:val="Kop6"/>
      <w:lvlText w:val="%1.%2.%3.%4.%5.%6"/>
      <w:lvlJc w:val="left"/>
      <w:pPr>
        <w:ind w:left="1152" w:hanging="1152"/>
      </w:pPr>
      <w:rPr>
        <w:rFonts w:cs="Times New Roman" w:hint="default"/>
      </w:rPr>
    </w:lvl>
    <w:lvl w:ilvl="6">
      <w:start w:val="1"/>
      <w:numFmt w:val="decimal"/>
      <w:pStyle w:val="Kop7"/>
      <w:lvlText w:val="%1.%2.%3.%4.%5.%6.%7"/>
      <w:lvlJc w:val="left"/>
      <w:pPr>
        <w:ind w:left="1296" w:hanging="1296"/>
      </w:pPr>
      <w:rPr>
        <w:rFonts w:cs="Times New Roman" w:hint="default"/>
      </w:rPr>
    </w:lvl>
    <w:lvl w:ilvl="7">
      <w:start w:val="1"/>
      <w:numFmt w:val="decimal"/>
      <w:pStyle w:val="Kop8"/>
      <w:lvlText w:val="%1.%2.%3.%4.%5.%6.%7.%8"/>
      <w:lvlJc w:val="left"/>
      <w:pPr>
        <w:ind w:left="1440" w:hanging="1440"/>
      </w:pPr>
      <w:rPr>
        <w:rFonts w:cs="Times New Roman" w:hint="default"/>
      </w:rPr>
    </w:lvl>
    <w:lvl w:ilvl="8">
      <w:start w:val="1"/>
      <w:numFmt w:val="decimal"/>
      <w:pStyle w:val="Kop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0C6E2A7E">
      <w:start w:val="1"/>
      <w:numFmt w:val="bullet"/>
      <w:lvlText w:val="-"/>
      <w:lvlJc w:val="left"/>
      <w:pPr>
        <w:ind w:left="720" w:hanging="360"/>
      </w:pPr>
      <w:rPr>
        <w:rFonts w:ascii="Courier New" w:hAnsi="Courier New" w:hint="default"/>
      </w:rPr>
    </w:lvl>
    <w:lvl w:ilvl="1" w:tplc="8940EA94" w:tentative="1">
      <w:start w:val="1"/>
      <w:numFmt w:val="bullet"/>
      <w:lvlText w:val="o"/>
      <w:lvlJc w:val="left"/>
      <w:pPr>
        <w:ind w:left="1440" w:hanging="360"/>
      </w:pPr>
      <w:rPr>
        <w:rFonts w:ascii="Courier New" w:hAnsi="Courier New" w:hint="default"/>
      </w:rPr>
    </w:lvl>
    <w:lvl w:ilvl="2" w:tplc="CAF0D62C">
      <w:start w:val="1"/>
      <w:numFmt w:val="bullet"/>
      <w:lvlText w:val=""/>
      <w:lvlJc w:val="left"/>
      <w:pPr>
        <w:ind w:left="2160" w:hanging="360"/>
      </w:pPr>
      <w:rPr>
        <w:rFonts w:ascii="Wingdings" w:hAnsi="Wingdings" w:hint="default"/>
      </w:rPr>
    </w:lvl>
    <w:lvl w:ilvl="3" w:tplc="0DE0B910">
      <w:start w:val="1"/>
      <w:numFmt w:val="bullet"/>
      <w:lvlText w:val="-"/>
      <w:lvlJc w:val="left"/>
      <w:pPr>
        <w:ind w:left="2880" w:hanging="360"/>
      </w:pPr>
      <w:rPr>
        <w:rFonts w:ascii="Courier New" w:hAnsi="Courier New" w:hint="default"/>
      </w:rPr>
    </w:lvl>
    <w:lvl w:ilvl="4" w:tplc="1E089B42">
      <w:start w:val="1"/>
      <w:numFmt w:val="bullet"/>
      <w:lvlText w:val="o"/>
      <w:lvlJc w:val="left"/>
      <w:pPr>
        <w:ind w:left="3600" w:hanging="360"/>
      </w:pPr>
      <w:rPr>
        <w:rFonts w:ascii="Courier New" w:hAnsi="Courier New" w:hint="default"/>
      </w:rPr>
    </w:lvl>
    <w:lvl w:ilvl="5" w:tplc="A086AFEA" w:tentative="1">
      <w:start w:val="1"/>
      <w:numFmt w:val="bullet"/>
      <w:lvlText w:val=""/>
      <w:lvlJc w:val="left"/>
      <w:pPr>
        <w:ind w:left="4320" w:hanging="360"/>
      </w:pPr>
      <w:rPr>
        <w:rFonts w:ascii="Wingdings" w:hAnsi="Wingdings" w:hint="default"/>
      </w:rPr>
    </w:lvl>
    <w:lvl w:ilvl="6" w:tplc="508C7036" w:tentative="1">
      <w:start w:val="1"/>
      <w:numFmt w:val="bullet"/>
      <w:lvlText w:val=""/>
      <w:lvlJc w:val="left"/>
      <w:pPr>
        <w:ind w:left="5040" w:hanging="360"/>
      </w:pPr>
      <w:rPr>
        <w:rFonts w:ascii="Symbol" w:hAnsi="Symbol" w:hint="default"/>
      </w:rPr>
    </w:lvl>
    <w:lvl w:ilvl="7" w:tplc="5106BC9C" w:tentative="1">
      <w:start w:val="1"/>
      <w:numFmt w:val="bullet"/>
      <w:lvlText w:val="o"/>
      <w:lvlJc w:val="left"/>
      <w:pPr>
        <w:ind w:left="5760" w:hanging="360"/>
      </w:pPr>
      <w:rPr>
        <w:rFonts w:ascii="Courier New" w:hAnsi="Courier New" w:hint="default"/>
      </w:rPr>
    </w:lvl>
    <w:lvl w:ilvl="8" w:tplc="594E6DDA"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5DA11A6">
      <w:start w:val="1"/>
      <w:numFmt w:val="bullet"/>
      <w:lvlText w:val=""/>
      <w:lvlJc w:val="left"/>
      <w:pPr>
        <w:ind w:left="360" w:hanging="360"/>
      </w:pPr>
      <w:rPr>
        <w:rFonts w:ascii="Wingdings" w:hAnsi="Wingdings" w:hint="default"/>
      </w:rPr>
    </w:lvl>
    <w:lvl w:ilvl="1" w:tplc="7648465E" w:tentative="1">
      <w:start w:val="1"/>
      <w:numFmt w:val="bullet"/>
      <w:lvlText w:val="o"/>
      <w:lvlJc w:val="left"/>
      <w:pPr>
        <w:ind w:left="1080" w:hanging="360"/>
      </w:pPr>
      <w:rPr>
        <w:rFonts w:ascii="Courier New" w:hAnsi="Courier New" w:cs="Courier New" w:hint="default"/>
      </w:rPr>
    </w:lvl>
    <w:lvl w:ilvl="2" w:tplc="F10CDD70" w:tentative="1">
      <w:start w:val="1"/>
      <w:numFmt w:val="bullet"/>
      <w:lvlText w:val=""/>
      <w:lvlJc w:val="left"/>
      <w:pPr>
        <w:ind w:left="1800" w:hanging="360"/>
      </w:pPr>
      <w:rPr>
        <w:rFonts w:ascii="Wingdings" w:hAnsi="Wingdings" w:hint="default"/>
      </w:rPr>
    </w:lvl>
    <w:lvl w:ilvl="3" w:tplc="C2B8C478" w:tentative="1">
      <w:start w:val="1"/>
      <w:numFmt w:val="bullet"/>
      <w:lvlText w:val=""/>
      <w:lvlJc w:val="left"/>
      <w:pPr>
        <w:ind w:left="2520" w:hanging="360"/>
      </w:pPr>
      <w:rPr>
        <w:rFonts w:ascii="Symbol" w:hAnsi="Symbol" w:hint="default"/>
      </w:rPr>
    </w:lvl>
    <w:lvl w:ilvl="4" w:tplc="E5465508" w:tentative="1">
      <w:start w:val="1"/>
      <w:numFmt w:val="bullet"/>
      <w:lvlText w:val="o"/>
      <w:lvlJc w:val="left"/>
      <w:pPr>
        <w:ind w:left="3240" w:hanging="360"/>
      </w:pPr>
      <w:rPr>
        <w:rFonts w:ascii="Courier New" w:hAnsi="Courier New" w:cs="Courier New" w:hint="default"/>
      </w:rPr>
    </w:lvl>
    <w:lvl w:ilvl="5" w:tplc="A656B07E" w:tentative="1">
      <w:start w:val="1"/>
      <w:numFmt w:val="bullet"/>
      <w:lvlText w:val=""/>
      <w:lvlJc w:val="left"/>
      <w:pPr>
        <w:ind w:left="3960" w:hanging="360"/>
      </w:pPr>
      <w:rPr>
        <w:rFonts w:ascii="Wingdings" w:hAnsi="Wingdings" w:hint="default"/>
      </w:rPr>
    </w:lvl>
    <w:lvl w:ilvl="6" w:tplc="73A26FA6" w:tentative="1">
      <w:start w:val="1"/>
      <w:numFmt w:val="bullet"/>
      <w:lvlText w:val=""/>
      <w:lvlJc w:val="left"/>
      <w:pPr>
        <w:ind w:left="4680" w:hanging="360"/>
      </w:pPr>
      <w:rPr>
        <w:rFonts w:ascii="Symbol" w:hAnsi="Symbol" w:hint="default"/>
      </w:rPr>
    </w:lvl>
    <w:lvl w:ilvl="7" w:tplc="B450E88C" w:tentative="1">
      <w:start w:val="1"/>
      <w:numFmt w:val="bullet"/>
      <w:lvlText w:val="o"/>
      <w:lvlJc w:val="left"/>
      <w:pPr>
        <w:ind w:left="5400" w:hanging="360"/>
      </w:pPr>
      <w:rPr>
        <w:rFonts w:ascii="Courier New" w:hAnsi="Courier New" w:cs="Courier New" w:hint="default"/>
      </w:rPr>
    </w:lvl>
    <w:lvl w:ilvl="8" w:tplc="FA8686A6"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410602E0">
      <w:start w:val="1"/>
      <w:numFmt w:val="bullet"/>
      <w:lvlText w:val=""/>
      <w:lvlJc w:val="left"/>
      <w:pPr>
        <w:ind w:left="720" w:hanging="360"/>
      </w:pPr>
      <w:rPr>
        <w:rFonts w:ascii="Symbol" w:hAnsi="Symbol" w:hint="default"/>
      </w:rPr>
    </w:lvl>
    <w:lvl w:ilvl="1" w:tplc="95FA42F8">
      <w:start w:val="1"/>
      <w:numFmt w:val="bullet"/>
      <w:lvlText w:val="o"/>
      <w:lvlJc w:val="left"/>
      <w:pPr>
        <w:ind w:left="1440" w:hanging="360"/>
      </w:pPr>
      <w:rPr>
        <w:rFonts w:ascii="Courier New" w:hAnsi="Courier New" w:hint="default"/>
      </w:rPr>
    </w:lvl>
    <w:lvl w:ilvl="2" w:tplc="9ADED39E" w:tentative="1">
      <w:start w:val="1"/>
      <w:numFmt w:val="bullet"/>
      <w:lvlText w:val=""/>
      <w:lvlJc w:val="left"/>
      <w:pPr>
        <w:ind w:left="2160" w:hanging="360"/>
      </w:pPr>
      <w:rPr>
        <w:rFonts w:ascii="Wingdings" w:hAnsi="Wingdings" w:hint="default"/>
      </w:rPr>
    </w:lvl>
    <w:lvl w:ilvl="3" w:tplc="D7F0D38E" w:tentative="1">
      <w:start w:val="1"/>
      <w:numFmt w:val="bullet"/>
      <w:lvlText w:val=""/>
      <w:lvlJc w:val="left"/>
      <w:pPr>
        <w:ind w:left="2880" w:hanging="360"/>
      </w:pPr>
      <w:rPr>
        <w:rFonts w:ascii="Symbol" w:hAnsi="Symbol" w:hint="default"/>
      </w:rPr>
    </w:lvl>
    <w:lvl w:ilvl="4" w:tplc="A45E2EBC" w:tentative="1">
      <w:start w:val="1"/>
      <w:numFmt w:val="bullet"/>
      <w:lvlText w:val="o"/>
      <w:lvlJc w:val="left"/>
      <w:pPr>
        <w:ind w:left="3600" w:hanging="360"/>
      </w:pPr>
      <w:rPr>
        <w:rFonts w:ascii="Courier New" w:hAnsi="Courier New" w:hint="default"/>
      </w:rPr>
    </w:lvl>
    <w:lvl w:ilvl="5" w:tplc="5DE242E8" w:tentative="1">
      <w:start w:val="1"/>
      <w:numFmt w:val="bullet"/>
      <w:lvlText w:val=""/>
      <w:lvlJc w:val="left"/>
      <w:pPr>
        <w:ind w:left="4320" w:hanging="360"/>
      </w:pPr>
      <w:rPr>
        <w:rFonts w:ascii="Wingdings" w:hAnsi="Wingdings" w:hint="default"/>
      </w:rPr>
    </w:lvl>
    <w:lvl w:ilvl="6" w:tplc="46AA7488" w:tentative="1">
      <w:start w:val="1"/>
      <w:numFmt w:val="bullet"/>
      <w:lvlText w:val=""/>
      <w:lvlJc w:val="left"/>
      <w:pPr>
        <w:ind w:left="5040" w:hanging="360"/>
      </w:pPr>
      <w:rPr>
        <w:rFonts w:ascii="Symbol" w:hAnsi="Symbol" w:hint="default"/>
      </w:rPr>
    </w:lvl>
    <w:lvl w:ilvl="7" w:tplc="06B83874" w:tentative="1">
      <w:start w:val="1"/>
      <w:numFmt w:val="bullet"/>
      <w:lvlText w:val="o"/>
      <w:lvlJc w:val="left"/>
      <w:pPr>
        <w:ind w:left="5760" w:hanging="360"/>
      </w:pPr>
      <w:rPr>
        <w:rFonts w:ascii="Courier New" w:hAnsi="Courier New" w:hint="default"/>
      </w:rPr>
    </w:lvl>
    <w:lvl w:ilvl="8" w:tplc="02108530"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FCCCEB4A">
      <w:start w:val="1"/>
      <w:numFmt w:val="bullet"/>
      <w:lvlText w:val="-"/>
      <w:lvlJc w:val="left"/>
      <w:pPr>
        <w:ind w:left="720" w:hanging="360"/>
      </w:pPr>
      <w:rPr>
        <w:rFonts w:ascii="Courier New" w:hAnsi="Courier New" w:hint="default"/>
      </w:rPr>
    </w:lvl>
    <w:lvl w:ilvl="1" w:tplc="0BBEC420" w:tentative="1">
      <w:start w:val="1"/>
      <w:numFmt w:val="bullet"/>
      <w:lvlText w:val="o"/>
      <w:lvlJc w:val="left"/>
      <w:pPr>
        <w:ind w:left="1440" w:hanging="360"/>
      </w:pPr>
      <w:rPr>
        <w:rFonts w:ascii="Courier New" w:hAnsi="Courier New" w:hint="default"/>
      </w:rPr>
    </w:lvl>
    <w:lvl w:ilvl="2" w:tplc="AFFA8990">
      <w:start w:val="1"/>
      <w:numFmt w:val="bullet"/>
      <w:lvlText w:val=""/>
      <w:lvlJc w:val="left"/>
      <w:pPr>
        <w:ind w:left="2160" w:hanging="360"/>
      </w:pPr>
      <w:rPr>
        <w:rFonts w:ascii="Wingdings" w:hAnsi="Wingdings" w:hint="default"/>
      </w:rPr>
    </w:lvl>
    <w:lvl w:ilvl="3" w:tplc="C59C9414">
      <w:start w:val="1"/>
      <w:numFmt w:val="bullet"/>
      <w:lvlText w:val=""/>
      <w:lvlJc w:val="left"/>
      <w:pPr>
        <w:ind w:left="2880" w:hanging="360"/>
      </w:pPr>
      <w:rPr>
        <w:rFonts w:ascii="Symbol" w:hAnsi="Symbol" w:hint="default"/>
      </w:rPr>
    </w:lvl>
    <w:lvl w:ilvl="4" w:tplc="386CF4AA">
      <w:start w:val="1"/>
      <w:numFmt w:val="bullet"/>
      <w:lvlText w:val="-"/>
      <w:lvlJc w:val="left"/>
      <w:pPr>
        <w:ind w:left="3600" w:hanging="360"/>
      </w:pPr>
      <w:rPr>
        <w:rFonts w:ascii="Courier New" w:hAnsi="Courier New" w:hint="default"/>
      </w:rPr>
    </w:lvl>
    <w:lvl w:ilvl="5" w:tplc="C5C6D6DE" w:tentative="1">
      <w:start w:val="1"/>
      <w:numFmt w:val="bullet"/>
      <w:lvlText w:val=""/>
      <w:lvlJc w:val="left"/>
      <w:pPr>
        <w:ind w:left="4320" w:hanging="360"/>
      </w:pPr>
      <w:rPr>
        <w:rFonts w:ascii="Wingdings" w:hAnsi="Wingdings" w:hint="default"/>
      </w:rPr>
    </w:lvl>
    <w:lvl w:ilvl="6" w:tplc="85CA106E" w:tentative="1">
      <w:start w:val="1"/>
      <w:numFmt w:val="bullet"/>
      <w:lvlText w:val=""/>
      <w:lvlJc w:val="left"/>
      <w:pPr>
        <w:ind w:left="5040" w:hanging="360"/>
      </w:pPr>
      <w:rPr>
        <w:rFonts w:ascii="Symbol" w:hAnsi="Symbol" w:hint="default"/>
      </w:rPr>
    </w:lvl>
    <w:lvl w:ilvl="7" w:tplc="8F1CC1EA" w:tentative="1">
      <w:start w:val="1"/>
      <w:numFmt w:val="bullet"/>
      <w:lvlText w:val="o"/>
      <w:lvlJc w:val="left"/>
      <w:pPr>
        <w:ind w:left="5760" w:hanging="360"/>
      </w:pPr>
      <w:rPr>
        <w:rFonts w:ascii="Courier New" w:hAnsi="Courier New" w:hint="default"/>
      </w:rPr>
    </w:lvl>
    <w:lvl w:ilvl="8" w:tplc="D8748C74"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3F1A2B50">
      <w:start w:val="1"/>
      <w:numFmt w:val="bullet"/>
      <w:lvlText w:val=""/>
      <w:lvlJc w:val="left"/>
      <w:pPr>
        <w:ind w:left="720" w:hanging="360"/>
      </w:pPr>
      <w:rPr>
        <w:rFonts w:ascii="Symbol" w:hAnsi="Symbol" w:hint="default"/>
      </w:rPr>
    </w:lvl>
    <w:lvl w:ilvl="1" w:tplc="28CA439E" w:tentative="1">
      <w:start w:val="1"/>
      <w:numFmt w:val="bullet"/>
      <w:lvlText w:val="o"/>
      <w:lvlJc w:val="left"/>
      <w:pPr>
        <w:ind w:left="1440" w:hanging="360"/>
      </w:pPr>
      <w:rPr>
        <w:rFonts w:ascii="Courier New" w:hAnsi="Courier New" w:cs="Courier New" w:hint="default"/>
      </w:rPr>
    </w:lvl>
    <w:lvl w:ilvl="2" w:tplc="674E8D9C" w:tentative="1">
      <w:start w:val="1"/>
      <w:numFmt w:val="bullet"/>
      <w:lvlText w:val=""/>
      <w:lvlJc w:val="left"/>
      <w:pPr>
        <w:ind w:left="2160" w:hanging="360"/>
      </w:pPr>
      <w:rPr>
        <w:rFonts w:ascii="Wingdings" w:hAnsi="Wingdings" w:hint="default"/>
      </w:rPr>
    </w:lvl>
    <w:lvl w:ilvl="3" w:tplc="03A40398" w:tentative="1">
      <w:start w:val="1"/>
      <w:numFmt w:val="bullet"/>
      <w:lvlText w:val=""/>
      <w:lvlJc w:val="left"/>
      <w:pPr>
        <w:ind w:left="2880" w:hanging="360"/>
      </w:pPr>
      <w:rPr>
        <w:rFonts w:ascii="Symbol" w:hAnsi="Symbol" w:hint="default"/>
      </w:rPr>
    </w:lvl>
    <w:lvl w:ilvl="4" w:tplc="499AE74C" w:tentative="1">
      <w:start w:val="1"/>
      <w:numFmt w:val="bullet"/>
      <w:lvlText w:val="o"/>
      <w:lvlJc w:val="left"/>
      <w:pPr>
        <w:ind w:left="3600" w:hanging="360"/>
      </w:pPr>
      <w:rPr>
        <w:rFonts w:ascii="Courier New" w:hAnsi="Courier New" w:cs="Courier New" w:hint="default"/>
      </w:rPr>
    </w:lvl>
    <w:lvl w:ilvl="5" w:tplc="EDBCE182" w:tentative="1">
      <w:start w:val="1"/>
      <w:numFmt w:val="bullet"/>
      <w:lvlText w:val=""/>
      <w:lvlJc w:val="left"/>
      <w:pPr>
        <w:ind w:left="4320" w:hanging="360"/>
      </w:pPr>
      <w:rPr>
        <w:rFonts w:ascii="Wingdings" w:hAnsi="Wingdings" w:hint="default"/>
      </w:rPr>
    </w:lvl>
    <w:lvl w:ilvl="6" w:tplc="B2528F84" w:tentative="1">
      <w:start w:val="1"/>
      <w:numFmt w:val="bullet"/>
      <w:lvlText w:val=""/>
      <w:lvlJc w:val="left"/>
      <w:pPr>
        <w:ind w:left="5040" w:hanging="360"/>
      </w:pPr>
      <w:rPr>
        <w:rFonts w:ascii="Symbol" w:hAnsi="Symbol" w:hint="default"/>
      </w:rPr>
    </w:lvl>
    <w:lvl w:ilvl="7" w:tplc="635673AE" w:tentative="1">
      <w:start w:val="1"/>
      <w:numFmt w:val="bullet"/>
      <w:lvlText w:val="o"/>
      <w:lvlJc w:val="left"/>
      <w:pPr>
        <w:ind w:left="5760" w:hanging="360"/>
      </w:pPr>
      <w:rPr>
        <w:rFonts w:ascii="Courier New" w:hAnsi="Courier New" w:cs="Courier New" w:hint="default"/>
      </w:rPr>
    </w:lvl>
    <w:lvl w:ilvl="8" w:tplc="680C32B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61A0D5BE">
      <w:start w:val="1"/>
      <w:numFmt w:val="bullet"/>
      <w:lvlText w:val="-"/>
      <w:lvlJc w:val="left"/>
      <w:pPr>
        <w:ind w:left="720" w:hanging="360"/>
      </w:pPr>
      <w:rPr>
        <w:rFonts w:ascii="Courier New" w:hAnsi="Courier New" w:hint="default"/>
      </w:rPr>
    </w:lvl>
    <w:lvl w:ilvl="1" w:tplc="59E41C94" w:tentative="1">
      <w:start w:val="1"/>
      <w:numFmt w:val="bullet"/>
      <w:lvlText w:val="o"/>
      <w:lvlJc w:val="left"/>
      <w:pPr>
        <w:ind w:left="1440" w:hanging="360"/>
      </w:pPr>
      <w:rPr>
        <w:rFonts w:ascii="Courier New" w:hAnsi="Courier New" w:hint="default"/>
      </w:rPr>
    </w:lvl>
    <w:lvl w:ilvl="2" w:tplc="CF9C092C">
      <w:start w:val="1"/>
      <w:numFmt w:val="bullet"/>
      <w:lvlText w:val=""/>
      <w:lvlJc w:val="left"/>
      <w:pPr>
        <w:ind w:left="2160" w:hanging="360"/>
      </w:pPr>
      <w:rPr>
        <w:rFonts w:ascii="Wingdings" w:hAnsi="Wingdings" w:hint="default"/>
      </w:rPr>
    </w:lvl>
    <w:lvl w:ilvl="3" w:tplc="5958FAC4">
      <w:start w:val="1"/>
      <w:numFmt w:val="bullet"/>
      <w:lvlText w:val=""/>
      <w:lvlJc w:val="left"/>
      <w:pPr>
        <w:ind w:left="2880" w:hanging="360"/>
      </w:pPr>
      <w:rPr>
        <w:rFonts w:ascii="Symbol" w:hAnsi="Symbol" w:hint="default"/>
      </w:rPr>
    </w:lvl>
    <w:lvl w:ilvl="4" w:tplc="C1C08EDE">
      <w:start w:val="1"/>
      <w:numFmt w:val="bullet"/>
      <w:lvlText w:val="o"/>
      <w:lvlJc w:val="left"/>
      <w:pPr>
        <w:ind w:left="3600" w:hanging="360"/>
      </w:pPr>
      <w:rPr>
        <w:rFonts w:ascii="Courier New" w:hAnsi="Courier New" w:hint="default"/>
      </w:rPr>
    </w:lvl>
    <w:lvl w:ilvl="5" w:tplc="493282BE" w:tentative="1">
      <w:start w:val="1"/>
      <w:numFmt w:val="bullet"/>
      <w:lvlText w:val=""/>
      <w:lvlJc w:val="left"/>
      <w:pPr>
        <w:ind w:left="4320" w:hanging="360"/>
      </w:pPr>
      <w:rPr>
        <w:rFonts w:ascii="Wingdings" w:hAnsi="Wingdings" w:hint="default"/>
      </w:rPr>
    </w:lvl>
    <w:lvl w:ilvl="6" w:tplc="241A59C0" w:tentative="1">
      <w:start w:val="1"/>
      <w:numFmt w:val="bullet"/>
      <w:lvlText w:val=""/>
      <w:lvlJc w:val="left"/>
      <w:pPr>
        <w:ind w:left="5040" w:hanging="360"/>
      </w:pPr>
      <w:rPr>
        <w:rFonts w:ascii="Symbol" w:hAnsi="Symbol" w:hint="default"/>
      </w:rPr>
    </w:lvl>
    <w:lvl w:ilvl="7" w:tplc="9D8C8B56" w:tentative="1">
      <w:start w:val="1"/>
      <w:numFmt w:val="bullet"/>
      <w:lvlText w:val="o"/>
      <w:lvlJc w:val="left"/>
      <w:pPr>
        <w:ind w:left="5760" w:hanging="360"/>
      </w:pPr>
      <w:rPr>
        <w:rFonts w:ascii="Courier New" w:hAnsi="Courier New" w:hint="default"/>
      </w:rPr>
    </w:lvl>
    <w:lvl w:ilvl="8" w:tplc="FCEEC3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B5A029F6">
      <w:start w:val="1"/>
      <w:numFmt w:val="bullet"/>
      <w:lvlText w:val=""/>
      <w:lvlJc w:val="left"/>
      <w:pPr>
        <w:ind w:left="360" w:hanging="360"/>
      </w:pPr>
      <w:rPr>
        <w:rFonts w:ascii="Wingdings" w:hAnsi="Wingdings" w:hint="default"/>
      </w:rPr>
    </w:lvl>
    <w:lvl w:ilvl="1" w:tplc="0FAE0BEC">
      <w:start w:val="1"/>
      <w:numFmt w:val="bullet"/>
      <w:lvlText w:val="o"/>
      <w:lvlJc w:val="left"/>
      <w:pPr>
        <w:ind w:left="1080" w:hanging="360"/>
      </w:pPr>
      <w:rPr>
        <w:rFonts w:ascii="Courier New" w:hAnsi="Courier New" w:cs="Courier New" w:hint="default"/>
      </w:rPr>
    </w:lvl>
    <w:lvl w:ilvl="2" w:tplc="9D903B4E">
      <w:start w:val="1"/>
      <w:numFmt w:val="bullet"/>
      <w:lvlText w:val=""/>
      <w:lvlJc w:val="left"/>
      <w:pPr>
        <w:ind w:left="1800" w:hanging="360"/>
      </w:pPr>
      <w:rPr>
        <w:rFonts w:ascii="Wingdings" w:hAnsi="Wingdings" w:hint="default"/>
      </w:rPr>
    </w:lvl>
    <w:lvl w:ilvl="3" w:tplc="7A940B88">
      <w:start w:val="1"/>
      <w:numFmt w:val="bullet"/>
      <w:lvlText w:val=""/>
      <w:lvlJc w:val="left"/>
      <w:pPr>
        <w:ind w:left="2520" w:hanging="360"/>
      </w:pPr>
      <w:rPr>
        <w:rFonts w:ascii="Symbol" w:hAnsi="Symbol" w:hint="default"/>
      </w:rPr>
    </w:lvl>
    <w:lvl w:ilvl="4" w:tplc="9AA6706E">
      <w:start w:val="1"/>
      <w:numFmt w:val="bullet"/>
      <w:lvlText w:val="o"/>
      <w:lvlJc w:val="left"/>
      <w:pPr>
        <w:ind w:left="3240" w:hanging="360"/>
      </w:pPr>
      <w:rPr>
        <w:rFonts w:ascii="Courier New" w:hAnsi="Courier New" w:cs="Courier New" w:hint="default"/>
      </w:rPr>
    </w:lvl>
    <w:lvl w:ilvl="5" w:tplc="AE686CBA">
      <w:start w:val="1"/>
      <w:numFmt w:val="bullet"/>
      <w:lvlText w:val=""/>
      <w:lvlJc w:val="left"/>
      <w:pPr>
        <w:ind w:left="3960" w:hanging="360"/>
      </w:pPr>
      <w:rPr>
        <w:rFonts w:ascii="Wingdings" w:hAnsi="Wingdings" w:hint="default"/>
      </w:rPr>
    </w:lvl>
    <w:lvl w:ilvl="6" w:tplc="A0EC0006">
      <w:start w:val="1"/>
      <w:numFmt w:val="bullet"/>
      <w:lvlText w:val=""/>
      <w:lvlJc w:val="left"/>
      <w:pPr>
        <w:ind w:left="4680" w:hanging="360"/>
      </w:pPr>
      <w:rPr>
        <w:rFonts w:ascii="Symbol" w:hAnsi="Symbol" w:hint="default"/>
      </w:rPr>
    </w:lvl>
    <w:lvl w:ilvl="7" w:tplc="3B28D47E">
      <w:start w:val="1"/>
      <w:numFmt w:val="bullet"/>
      <w:lvlText w:val="o"/>
      <w:lvlJc w:val="left"/>
      <w:pPr>
        <w:ind w:left="5400" w:hanging="360"/>
      </w:pPr>
      <w:rPr>
        <w:rFonts w:ascii="Courier New" w:hAnsi="Courier New" w:cs="Courier New" w:hint="default"/>
      </w:rPr>
    </w:lvl>
    <w:lvl w:ilvl="8" w:tplc="729404DA">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C0949068">
      <w:start w:val="1"/>
      <w:numFmt w:val="decimal"/>
      <w:pStyle w:val="Kop1"/>
      <w:lvlText w:val="%1."/>
      <w:lvlJc w:val="left"/>
      <w:pPr>
        <w:ind w:left="720" w:hanging="360"/>
      </w:pPr>
      <w:rPr>
        <w:rFonts w:cs="Times New Roman"/>
      </w:rPr>
    </w:lvl>
    <w:lvl w:ilvl="1" w:tplc="59AED586" w:tentative="1">
      <w:start w:val="1"/>
      <w:numFmt w:val="lowerLetter"/>
      <w:lvlText w:val="%2."/>
      <w:lvlJc w:val="left"/>
      <w:pPr>
        <w:ind w:left="1440" w:hanging="360"/>
      </w:pPr>
      <w:rPr>
        <w:rFonts w:cs="Times New Roman"/>
      </w:rPr>
    </w:lvl>
    <w:lvl w:ilvl="2" w:tplc="01EC1C44" w:tentative="1">
      <w:start w:val="1"/>
      <w:numFmt w:val="lowerRoman"/>
      <w:lvlText w:val="%3."/>
      <w:lvlJc w:val="right"/>
      <w:pPr>
        <w:ind w:left="2160" w:hanging="180"/>
      </w:pPr>
      <w:rPr>
        <w:rFonts w:cs="Times New Roman"/>
      </w:rPr>
    </w:lvl>
    <w:lvl w:ilvl="3" w:tplc="DAA46A10" w:tentative="1">
      <w:start w:val="1"/>
      <w:numFmt w:val="decimal"/>
      <w:lvlText w:val="%4."/>
      <w:lvlJc w:val="left"/>
      <w:pPr>
        <w:ind w:left="2880" w:hanging="360"/>
      </w:pPr>
      <w:rPr>
        <w:rFonts w:cs="Times New Roman"/>
      </w:rPr>
    </w:lvl>
    <w:lvl w:ilvl="4" w:tplc="46045EFC" w:tentative="1">
      <w:start w:val="1"/>
      <w:numFmt w:val="lowerLetter"/>
      <w:lvlText w:val="%5."/>
      <w:lvlJc w:val="left"/>
      <w:pPr>
        <w:ind w:left="3600" w:hanging="360"/>
      </w:pPr>
      <w:rPr>
        <w:rFonts w:cs="Times New Roman"/>
      </w:rPr>
    </w:lvl>
    <w:lvl w:ilvl="5" w:tplc="856E6F8E" w:tentative="1">
      <w:start w:val="1"/>
      <w:numFmt w:val="lowerRoman"/>
      <w:lvlText w:val="%6."/>
      <w:lvlJc w:val="right"/>
      <w:pPr>
        <w:ind w:left="4320" w:hanging="180"/>
      </w:pPr>
      <w:rPr>
        <w:rFonts w:cs="Times New Roman"/>
      </w:rPr>
    </w:lvl>
    <w:lvl w:ilvl="6" w:tplc="02F4CA64" w:tentative="1">
      <w:start w:val="1"/>
      <w:numFmt w:val="decimal"/>
      <w:lvlText w:val="%7."/>
      <w:lvlJc w:val="left"/>
      <w:pPr>
        <w:ind w:left="5040" w:hanging="360"/>
      </w:pPr>
      <w:rPr>
        <w:rFonts w:cs="Times New Roman"/>
      </w:rPr>
    </w:lvl>
    <w:lvl w:ilvl="7" w:tplc="000051BA" w:tentative="1">
      <w:start w:val="1"/>
      <w:numFmt w:val="lowerLetter"/>
      <w:lvlText w:val="%8."/>
      <w:lvlJc w:val="left"/>
      <w:pPr>
        <w:ind w:left="5760" w:hanging="360"/>
      </w:pPr>
      <w:rPr>
        <w:rFonts w:cs="Times New Roman"/>
      </w:rPr>
    </w:lvl>
    <w:lvl w:ilvl="8" w:tplc="D3BA299C" w:tentative="1">
      <w:start w:val="1"/>
      <w:numFmt w:val="lowerRoman"/>
      <w:lvlText w:val="%9."/>
      <w:lvlJc w:val="right"/>
      <w:pPr>
        <w:ind w:left="6480" w:hanging="180"/>
      </w:pPr>
      <w:rPr>
        <w:rFonts w:cs="Times New Roman"/>
      </w:rPr>
    </w:lvl>
  </w:abstractNum>
  <w:num w:numId="1" w16cid:durableId="70394733">
    <w:abstractNumId w:val="5"/>
  </w:num>
  <w:num w:numId="2" w16cid:durableId="591818849">
    <w:abstractNumId w:val="8"/>
  </w:num>
  <w:num w:numId="3" w16cid:durableId="1925872170">
    <w:abstractNumId w:val="0"/>
  </w:num>
  <w:num w:numId="4" w16cid:durableId="541331838">
    <w:abstractNumId w:val="1"/>
  </w:num>
  <w:num w:numId="5" w16cid:durableId="358316764">
    <w:abstractNumId w:val="11"/>
  </w:num>
  <w:num w:numId="6" w16cid:durableId="262616055">
    <w:abstractNumId w:val="2"/>
  </w:num>
  <w:num w:numId="7" w16cid:durableId="2039893610">
    <w:abstractNumId w:val="6"/>
  </w:num>
  <w:num w:numId="8" w16cid:durableId="1101873467">
    <w:abstractNumId w:val="9"/>
  </w:num>
  <w:num w:numId="9" w16cid:durableId="2065789275">
    <w:abstractNumId w:val="4"/>
  </w:num>
  <w:num w:numId="10" w16cid:durableId="764694099">
    <w:abstractNumId w:val="13"/>
  </w:num>
  <w:num w:numId="11" w16cid:durableId="1668484815">
    <w:abstractNumId w:val="12"/>
  </w:num>
  <w:num w:numId="12" w16cid:durableId="444426736">
    <w:abstractNumId w:val="7"/>
  </w:num>
  <w:num w:numId="13" w16cid:durableId="2080403278">
    <w:abstractNumId w:val="3"/>
  </w:num>
  <w:num w:numId="14" w16cid:durableId="193543007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sa Wanders">
    <w15:presenceInfo w15:providerId="AD" w15:userId="S::E.wanders@nathan.nl::69007a6c-a8b2-41b6-bb4e-e9710e859b41"/>
  </w15:person>
  <w15:person w15:author="Gerard Jansen">
    <w15:presenceInfo w15:providerId="AD" w15:userId="S::G.Jansen@nathan.nl::7b3c47af-540d-4a63-bd7e-67219dc09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C90"/>
    <w:rsid w:val="00065E80"/>
    <w:rsid w:val="00067070"/>
    <w:rsid w:val="000729A3"/>
    <w:rsid w:val="00074DE5"/>
    <w:rsid w:val="000754A9"/>
    <w:rsid w:val="00076210"/>
    <w:rsid w:val="000810F5"/>
    <w:rsid w:val="000812DE"/>
    <w:rsid w:val="000831DE"/>
    <w:rsid w:val="00084388"/>
    <w:rsid w:val="000862C2"/>
    <w:rsid w:val="000904C3"/>
    <w:rsid w:val="00091A4D"/>
    <w:rsid w:val="000924E4"/>
    <w:rsid w:val="000935FB"/>
    <w:rsid w:val="00094BCD"/>
    <w:rsid w:val="00094CA4"/>
    <w:rsid w:val="00094D99"/>
    <w:rsid w:val="00095FFD"/>
    <w:rsid w:val="000969B4"/>
    <w:rsid w:val="000A1C07"/>
    <w:rsid w:val="000A4C3A"/>
    <w:rsid w:val="000A59C8"/>
    <w:rsid w:val="000A5F8B"/>
    <w:rsid w:val="000A7C90"/>
    <w:rsid w:val="000B23D3"/>
    <w:rsid w:val="000C02D3"/>
    <w:rsid w:val="000C0B74"/>
    <w:rsid w:val="000C19DE"/>
    <w:rsid w:val="000C1A51"/>
    <w:rsid w:val="000C2675"/>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21B8"/>
    <w:rsid w:val="00133004"/>
    <w:rsid w:val="00136D7B"/>
    <w:rsid w:val="00141625"/>
    <w:rsid w:val="001426B6"/>
    <w:rsid w:val="001435F8"/>
    <w:rsid w:val="0014499F"/>
    <w:rsid w:val="001460DD"/>
    <w:rsid w:val="001463FE"/>
    <w:rsid w:val="00146A2D"/>
    <w:rsid w:val="0014768C"/>
    <w:rsid w:val="00153B69"/>
    <w:rsid w:val="0015686D"/>
    <w:rsid w:val="001613C1"/>
    <w:rsid w:val="00162161"/>
    <w:rsid w:val="00166F8C"/>
    <w:rsid w:val="00170819"/>
    <w:rsid w:val="00171545"/>
    <w:rsid w:val="00173413"/>
    <w:rsid w:val="0017516D"/>
    <w:rsid w:val="00175A3C"/>
    <w:rsid w:val="00183220"/>
    <w:rsid w:val="00184EE1"/>
    <w:rsid w:val="0018696B"/>
    <w:rsid w:val="0018697C"/>
    <w:rsid w:val="001900C5"/>
    <w:rsid w:val="00190C6D"/>
    <w:rsid w:val="001925B2"/>
    <w:rsid w:val="00192EE6"/>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1910"/>
    <w:rsid w:val="001C248B"/>
    <w:rsid w:val="001C251F"/>
    <w:rsid w:val="001C286A"/>
    <w:rsid w:val="001C4748"/>
    <w:rsid w:val="001D2F48"/>
    <w:rsid w:val="001D4497"/>
    <w:rsid w:val="001D593A"/>
    <w:rsid w:val="001E0D93"/>
    <w:rsid w:val="001E1997"/>
    <w:rsid w:val="001E1CC4"/>
    <w:rsid w:val="001E77DB"/>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1265"/>
    <w:rsid w:val="002436BA"/>
    <w:rsid w:val="0024405F"/>
    <w:rsid w:val="00245514"/>
    <w:rsid w:val="00251502"/>
    <w:rsid w:val="00254F35"/>
    <w:rsid w:val="002567B9"/>
    <w:rsid w:val="00262EBA"/>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4461E"/>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D7946"/>
    <w:rsid w:val="004E1364"/>
    <w:rsid w:val="004E1F4D"/>
    <w:rsid w:val="004E2548"/>
    <w:rsid w:val="004E3F2E"/>
    <w:rsid w:val="004E5836"/>
    <w:rsid w:val="004E7CEB"/>
    <w:rsid w:val="004F0419"/>
    <w:rsid w:val="004F1435"/>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37E82"/>
    <w:rsid w:val="00544B0C"/>
    <w:rsid w:val="00544FB5"/>
    <w:rsid w:val="00552C54"/>
    <w:rsid w:val="00554535"/>
    <w:rsid w:val="00554F34"/>
    <w:rsid w:val="00556EF1"/>
    <w:rsid w:val="005613E7"/>
    <w:rsid w:val="00561AB7"/>
    <w:rsid w:val="0056297F"/>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39FB"/>
    <w:rsid w:val="005F46CC"/>
    <w:rsid w:val="005F58FD"/>
    <w:rsid w:val="0060063A"/>
    <w:rsid w:val="0060525B"/>
    <w:rsid w:val="00607387"/>
    <w:rsid w:val="006110C9"/>
    <w:rsid w:val="00612AD2"/>
    <w:rsid w:val="00615BF5"/>
    <w:rsid w:val="006207ED"/>
    <w:rsid w:val="006209EA"/>
    <w:rsid w:val="00622332"/>
    <w:rsid w:val="006247D1"/>
    <w:rsid w:val="00627CA6"/>
    <w:rsid w:val="00633FDB"/>
    <w:rsid w:val="0063410A"/>
    <w:rsid w:val="00634AE2"/>
    <w:rsid w:val="00641914"/>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7014E"/>
    <w:rsid w:val="006729D0"/>
    <w:rsid w:val="00672CB1"/>
    <w:rsid w:val="00677FFA"/>
    <w:rsid w:val="00680F87"/>
    <w:rsid w:val="006811A7"/>
    <w:rsid w:val="0068154D"/>
    <w:rsid w:val="00683779"/>
    <w:rsid w:val="0068406F"/>
    <w:rsid w:val="00684E72"/>
    <w:rsid w:val="00685368"/>
    <w:rsid w:val="006853F2"/>
    <w:rsid w:val="006862D3"/>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E086A"/>
    <w:rsid w:val="006E0B5F"/>
    <w:rsid w:val="006E2421"/>
    <w:rsid w:val="006E3A04"/>
    <w:rsid w:val="006E7DD8"/>
    <w:rsid w:val="006F4591"/>
    <w:rsid w:val="007002CC"/>
    <w:rsid w:val="007019F6"/>
    <w:rsid w:val="007059D9"/>
    <w:rsid w:val="007128B5"/>
    <w:rsid w:val="00716AE7"/>
    <w:rsid w:val="00723E17"/>
    <w:rsid w:val="00731D9A"/>
    <w:rsid w:val="007326DF"/>
    <w:rsid w:val="0073397D"/>
    <w:rsid w:val="0073398B"/>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4FE2"/>
    <w:rsid w:val="00795A3D"/>
    <w:rsid w:val="007A014D"/>
    <w:rsid w:val="007A0DD6"/>
    <w:rsid w:val="007A1984"/>
    <w:rsid w:val="007A2473"/>
    <w:rsid w:val="007A262F"/>
    <w:rsid w:val="007B1407"/>
    <w:rsid w:val="007B41D1"/>
    <w:rsid w:val="007B47DD"/>
    <w:rsid w:val="007B6299"/>
    <w:rsid w:val="007C1F69"/>
    <w:rsid w:val="007C2761"/>
    <w:rsid w:val="007C54EF"/>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6D03"/>
    <w:rsid w:val="00823CD6"/>
    <w:rsid w:val="0082627E"/>
    <w:rsid w:val="00834E29"/>
    <w:rsid w:val="008354A1"/>
    <w:rsid w:val="008364AE"/>
    <w:rsid w:val="008447D5"/>
    <w:rsid w:val="008474F2"/>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E6281"/>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34B32"/>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41BE"/>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B5A10"/>
    <w:rsid w:val="009E14D4"/>
    <w:rsid w:val="009E1C10"/>
    <w:rsid w:val="009E6E42"/>
    <w:rsid w:val="009F0516"/>
    <w:rsid w:val="009F77AB"/>
    <w:rsid w:val="00A02CB3"/>
    <w:rsid w:val="00A03800"/>
    <w:rsid w:val="00A0565C"/>
    <w:rsid w:val="00A05800"/>
    <w:rsid w:val="00A07C6C"/>
    <w:rsid w:val="00A10BDC"/>
    <w:rsid w:val="00A23AEF"/>
    <w:rsid w:val="00A25484"/>
    <w:rsid w:val="00A2663D"/>
    <w:rsid w:val="00A26823"/>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757DA"/>
    <w:rsid w:val="00A82309"/>
    <w:rsid w:val="00A84BBD"/>
    <w:rsid w:val="00A84CC6"/>
    <w:rsid w:val="00A86742"/>
    <w:rsid w:val="00A87A74"/>
    <w:rsid w:val="00A902D6"/>
    <w:rsid w:val="00A90E33"/>
    <w:rsid w:val="00A91D91"/>
    <w:rsid w:val="00A91E22"/>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E3D9E"/>
    <w:rsid w:val="00AE4313"/>
    <w:rsid w:val="00AE74F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007D"/>
    <w:rsid w:val="00B4200B"/>
    <w:rsid w:val="00B472D8"/>
    <w:rsid w:val="00B51643"/>
    <w:rsid w:val="00B51E45"/>
    <w:rsid w:val="00B53C22"/>
    <w:rsid w:val="00B60F77"/>
    <w:rsid w:val="00B724AC"/>
    <w:rsid w:val="00B81A6D"/>
    <w:rsid w:val="00B85FB1"/>
    <w:rsid w:val="00B86BA6"/>
    <w:rsid w:val="00B9057E"/>
    <w:rsid w:val="00B92B50"/>
    <w:rsid w:val="00B94962"/>
    <w:rsid w:val="00BA37F7"/>
    <w:rsid w:val="00BB09DF"/>
    <w:rsid w:val="00BB13A8"/>
    <w:rsid w:val="00BB3244"/>
    <w:rsid w:val="00BB6796"/>
    <w:rsid w:val="00BB6F74"/>
    <w:rsid w:val="00BC072B"/>
    <w:rsid w:val="00BC2632"/>
    <w:rsid w:val="00BC5A9E"/>
    <w:rsid w:val="00BC6ECA"/>
    <w:rsid w:val="00BD1113"/>
    <w:rsid w:val="00BD378E"/>
    <w:rsid w:val="00BD4DEF"/>
    <w:rsid w:val="00BD5345"/>
    <w:rsid w:val="00BD7D0F"/>
    <w:rsid w:val="00BE0264"/>
    <w:rsid w:val="00BE0DC3"/>
    <w:rsid w:val="00BE19CA"/>
    <w:rsid w:val="00BE1CD7"/>
    <w:rsid w:val="00BE39C6"/>
    <w:rsid w:val="00BE51CE"/>
    <w:rsid w:val="00BE61F5"/>
    <w:rsid w:val="00BE66D0"/>
    <w:rsid w:val="00BE6D4D"/>
    <w:rsid w:val="00BF00E1"/>
    <w:rsid w:val="00BF2145"/>
    <w:rsid w:val="00BF5759"/>
    <w:rsid w:val="00BF5BC3"/>
    <w:rsid w:val="00BF60CC"/>
    <w:rsid w:val="00BF6785"/>
    <w:rsid w:val="00BF70FB"/>
    <w:rsid w:val="00C01DA2"/>
    <w:rsid w:val="00C026DA"/>
    <w:rsid w:val="00C02E1E"/>
    <w:rsid w:val="00C0585C"/>
    <w:rsid w:val="00C06858"/>
    <w:rsid w:val="00C06EA9"/>
    <w:rsid w:val="00C1091F"/>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C60E9"/>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5DCE"/>
    <w:rsid w:val="00D238B7"/>
    <w:rsid w:val="00D266B0"/>
    <w:rsid w:val="00D31DF9"/>
    <w:rsid w:val="00D407C1"/>
    <w:rsid w:val="00D40F6A"/>
    <w:rsid w:val="00D44665"/>
    <w:rsid w:val="00D454E3"/>
    <w:rsid w:val="00D455BC"/>
    <w:rsid w:val="00D45EF6"/>
    <w:rsid w:val="00D47138"/>
    <w:rsid w:val="00D47BA2"/>
    <w:rsid w:val="00D51204"/>
    <w:rsid w:val="00D51585"/>
    <w:rsid w:val="00D52059"/>
    <w:rsid w:val="00D5294E"/>
    <w:rsid w:val="00D52D21"/>
    <w:rsid w:val="00D54EE6"/>
    <w:rsid w:val="00D554AA"/>
    <w:rsid w:val="00D5581F"/>
    <w:rsid w:val="00D55DED"/>
    <w:rsid w:val="00D610B3"/>
    <w:rsid w:val="00D6347E"/>
    <w:rsid w:val="00D67593"/>
    <w:rsid w:val="00D710B3"/>
    <w:rsid w:val="00D71C1C"/>
    <w:rsid w:val="00D73415"/>
    <w:rsid w:val="00D82651"/>
    <w:rsid w:val="00D829F1"/>
    <w:rsid w:val="00D873ED"/>
    <w:rsid w:val="00DA2452"/>
    <w:rsid w:val="00DB0047"/>
    <w:rsid w:val="00DB04DC"/>
    <w:rsid w:val="00DB3872"/>
    <w:rsid w:val="00DB423E"/>
    <w:rsid w:val="00DB473D"/>
    <w:rsid w:val="00DB5465"/>
    <w:rsid w:val="00DB705E"/>
    <w:rsid w:val="00DD0ABC"/>
    <w:rsid w:val="00DD1271"/>
    <w:rsid w:val="00DD4F58"/>
    <w:rsid w:val="00DE29BC"/>
    <w:rsid w:val="00DE3487"/>
    <w:rsid w:val="00DE34B3"/>
    <w:rsid w:val="00DE43AA"/>
    <w:rsid w:val="00DE4DB4"/>
    <w:rsid w:val="00DE4F80"/>
    <w:rsid w:val="00DE7EC4"/>
    <w:rsid w:val="00DF60CC"/>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146"/>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2A48"/>
    <w:rsid w:val="00E83355"/>
    <w:rsid w:val="00E8389A"/>
    <w:rsid w:val="00E84394"/>
    <w:rsid w:val="00E86F53"/>
    <w:rsid w:val="00E86FDB"/>
    <w:rsid w:val="00E878C5"/>
    <w:rsid w:val="00E90BD1"/>
    <w:rsid w:val="00E93711"/>
    <w:rsid w:val="00E9373D"/>
    <w:rsid w:val="00E9408C"/>
    <w:rsid w:val="00E97C7E"/>
    <w:rsid w:val="00EA2084"/>
    <w:rsid w:val="00EA2D9E"/>
    <w:rsid w:val="00EA4891"/>
    <w:rsid w:val="00EA7C22"/>
    <w:rsid w:val="00EA7D38"/>
    <w:rsid w:val="00EB1480"/>
    <w:rsid w:val="00EB1821"/>
    <w:rsid w:val="00EB26E6"/>
    <w:rsid w:val="00EB276A"/>
    <w:rsid w:val="00EB69D1"/>
    <w:rsid w:val="00EC02D9"/>
    <w:rsid w:val="00EC1F37"/>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15B"/>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FAD3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C1A51"/>
    <w:pPr>
      <w:spacing w:line="400" w:lineRule="atLeast"/>
    </w:pPr>
    <w:rPr>
      <w:sz w:val="21"/>
    </w:rPr>
  </w:style>
  <w:style w:type="paragraph" w:styleId="Kop1">
    <w:name w:val="heading 1"/>
    <w:basedOn w:val="Standaard"/>
    <w:next w:val="Standaard"/>
    <w:link w:val="Kop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Kop2">
    <w:name w:val="heading 2"/>
    <w:basedOn w:val="Standaard"/>
    <w:next w:val="Standaard"/>
    <w:link w:val="Kop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Kop3">
    <w:name w:val="heading 3"/>
    <w:basedOn w:val="Standaard"/>
    <w:next w:val="Standaard"/>
    <w:link w:val="Kop3Char"/>
    <w:uiPriority w:val="99"/>
    <w:qFormat/>
    <w:rsid w:val="00FB3429"/>
    <w:pPr>
      <w:keepNext/>
      <w:keepLines/>
      <w:numPr>
        <w:ilvl w:val="2"/>
        <w:numId w:val="1"/>
      </w:numPr>
      <w:spacing w:before="200"/>
      <w:outlineLvl w:val="2"/>
    </w:pPr>
    <w:rPr>
      <w:rFonts w:eastAsia="Times New Roman" w:cs="Arial"/>
      <w:b/>
      <w:bCs/>
      <w:color w:val="4F81BD"/>
    </w:rPr>
  </w:style>
  <w:style w:type="paragraph" w:styleId="Kop4">
    <w:name w:val="heading 4"/>
    <w:basedOn w:val="Standaard"/>
    <w:next w:val="Standaard"/>
    <w:link w:val="Kop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Kop5">
    <w:name w:val="heading 5"/>
    <w:basedOn w:val="Standaard"/>
    <w:next w:val="Standaard"/>
    <w:link w:val="Kop5Char"/>
    <w:uiPriority w:val="99"/>
    <w:qFormat/>
    <w:rsid w:val="00FB3429"/>
    <w:pPr>
      <w:keepNext/>
      <w:keepLines/>
      <w:numPr>
        <w:ilvl w:val="4"/>
        <w:numId w:val="1"/>
      </w:numPr>
      <w:spacing w:before="200"/>
      <w:outlineLvl w:val="4"/>
    </w:pPr>
    <w:rPr>
      <w:rFonts w:eastAsia="Times New Roman" w:cs="Arial"/>
      <w:color w:val="243F60"/>
    </w:rPr>
  </w:style>
  <w:style w:type="paragraph" w:styleId="Kop6">
    <w:name w:val="heading 6"/>
    <w:basedOn w:val="Standaard"/>
    <w:next w:val="Standaard"/>
    <w:link w:val="Kop6Char"/>
    <w:uiPriority w:val="99"/>
    <w:qFormat/>
    <w:rsid w:val="00FB3429"/>
    <w:pPr>
      <w:keepNext/>
      <w:keepLines/>
      <w:numPr>
        <w:ilvl w:val="5"/>
        <w:numId w:val="1"/>
      </w:numPr>
      <w:spacing w:before="200"/>
      <w:outlineLvl w:val="5"/>
    </w:pPr>
    <w:rPr>
      <w:rFonts w:eastAsia="Times New Roman" w:cs="Arial"/>
      <w:i/>
      <w:iCs/>
      <w:color w:val="243F60"/>
    </w:rPr>
  </w:style>
  <w:style w:type="paragraph" w:styleId="Kop7">
    <w:name w:val="heading 7"/>
    <w:basedOn w:val="Standaard"/>
    <w:next w:val="Standaard"/>
    <w:link w:val="Kop7Char"/>
    <w:uiPriority w:val="99"/>
    <w:qFormat/>
    <w:rsid w:val="00FB3429"/>
    <w:pPr>
      <w:keepNext/>
      <w:keepLines/>
      <w:numPr>
        <w:ilvl w:val="6"/>
        <w:numId w:val="1"/>
      </w:numPr>
      <w:spacing w:before="200"/>
      <w:outlineLvl w:val="6"/>
    </w:pPr>
    <w:rPr>
      <w:rFonts w:eastAsia="Times New Roman" w:cs="Arial"/>
      <w:i/>
      <w:iCs/>
      <w:color w:val="404040"/>
    </w:rPr>
  </w:style>
  <w:style w:type="paragraph" w:styleId="Kop8">
    <w:name w:val="heading 8"/>
    <w:basedOn w:val="Standaard"/>
    <w:next w:val="Standaard"/>
    <w:link w:val="Kop8Char"/>
    <w:uiPriority w:val="99"/>
    <w:qFormat/>
    <w:rsid w:val="00FB3429"/>
    <w:pPr>
      <w:keepNext/>
      <w:keepLines/>
      <w:numPr>
        <w:ilvl w:val="7"/>
        <w:numId w:val="1"/>
      </w:numPr>
      <w:spacing w:before="200"/>
      <w:outlineLvl w:val="7"/>
    </w:pPr>
    <w:rPr>
      <w:rFonts w:eastAsia="Times New Roman" w:cs="Arial"/>
      <w:color w:val="404040"/>
      <w:sz w:val="20"/>
    </w:rPr>
  </w:style>
  <w:style w:type="paragraph" w:styleId="Kop9">
    <w:name w:val="heading 9"/>
    <w:basedOn w:val="Standaard"/>
    <w:next w:val="Standaard"/>
    <w:link w:val="Kop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FB3429"/>
    <w:rPr>
      <w:rFonts w:ascii="Arial" w:hAnsi="Arial" w:cs="Arial"/>
      <w:b/>
      <w:bCs/>
      <w:color w:val="000000"/>
      <w:sz w:val="21"/>
      <w:szCs w:val="21"/>
    </w:rPr>
  </w:style>
  <w:style w:type="character" w:customStyle="1" w:styleId="Kop2Char">
    <w:name w:val="Kop 2 Char"/>
    <w:link w:val="Kop2"/>
    <w:uiPriority w:val="99"/>
    <w:locked/>
    <w:rsid w:val="00FB3429"/>
    <w:rPr>
      <w:rFonts w:ascii="Arial" w:hAnsi="Arial" w:cs="Arial"/>
      <w:b/>
      <w:bCs/>
      <w:color w:val="000000"/>
      <w:sz w:val="21"/>
      <w:szCs w:val="21"/>
    </w:rPr>
  </w:style>
  <w:style w:type="character" w:customStyle="1" w:styleId="Kop3Char">
    <w:name w:val="Kop 3 Char"/>
    <w:link w:val="Kop3"/>
    <w:uiPriority w:val="99"/>
    <w:semiHidden/>
    <w:locked/>
    <w:rsid w:val="00FB3429"/>
    <w:rPr>
      <w:rFonts w:ascii="Arial" w:hAnsi="Arial" w:cs="Arial"/>
      <w:b/>
      <w:bCs/>
      <w:color w:val="4F81BD"/>
      <w:sz w:val="21"/>
    </w:rPr>
  </w:style>
  <w:style w:type="character" w:customStyle="1" w:styleId="Kop4Char">
    <w:name w:val="Kop 4 Char"/>
    <w:link w:val="Kop4"/>
    <w:uiPriority w:val="99"/>
    <w:semiHidden/>
    <w:locked/>
    <w:rsid w:val="00FB3429"/>
    <w:rPr>
      <w:rFonts w:ascii="Arial" w:hAnsi="Arial" w:cs="Arial"/>
      <w:b/>
      <w:bCs/>
      <w:i/>
      <w:iCs/>
      <w:color w:val="4F81BD"/>
      <w:sz w:val="21"/>
    </w:rPr>
  </w:style>
  <w:style w:type="character" w:customStyle="1" w:styleId="Kop5Char">
    <w:name w:val="Kop 5 Char"/>
    <w:link w:val="Kop5"/>
    <w:uiPriority w:val="99"/>
    <w:semiHidden/>
    <w:locked/>
    <w:rsid w:val="00FB3429"/>
    <w:rPr>
      <w:rFonts w:ascii="Arial" w:hAnsi="Arial" w:cs="Arial"/>
      <w:color w:val="243F60"/>
      <w:sz w:val="21"/>
    </w:rPr>
  </w:style>
  <w:style w:type="character" w:customStyle="1" w:styleId="Kop6Char">
    <w:name w:val="Kop 6 Char"/>
    <w:link w:val="Kop6"/>
    <w:uiPriority w:val="99"/>
    <w:semiHidden/>
    <w:locked/>
    <w:rsid w:val="00FB3429"/>
    <w:rPr>
      <w:rFonts w:ascii="Arial" w:hAnsi="Arial" w:cs="Arial"/>
      <w:i/>
      <w:iCs/>
      <w:color w:val="243F60"/>
      <w:sz w:val="21"/>
    </w:rPr>
  </w:style>
  <w:style w:type="character" w:customStyle="1" w:styleId="Kop7Char">
    <w:name w:val="Kop 7 Char"/>
    <w:link w:val="Kop7"/>
    <w:uiPriority w:val="99"/>
    <w:semiHidden/>
    <w:locked/>
    <w:rsid w:val="00FB3429"/>
    <w:rPr>
      <w:rFonts w:ascii="Arial" w:hAnsi="Arial" w:cs="Arial"/>
      <w:i/>
      <w:iCs/>
      <w:color w:val="404040"/>
      <w:sz w:val="21"/>
    </w:rPr>
  </w:style>
  <w:style w:type="character" w:customStyle="1" w:styleId="Kop8Char">
    <w:name w:val="Kop 8 Char"/>
    <w:link w:val="Kop8"/>
    <w:uiPriority w:val="99"/>
    <w:semiHidden/>
    <w:locked/>
    <w:rsid w:val="00FB3429"/>
    <w:rPr>
      <w:rFonts w:ascii="Arial" w:hAnsi="Arial" w:cs="Arial"/>
      <w:color w:val="404040"/>
    </w:rPr>
  </w:style>
  <w:style w:type="character" w:customStyle="1" w:styleId="Kop9Char">
    <w:name w:val="Kop 9 Char"/>
    <w:link w:val="Kop9"/>
    <w:uiPriority w:val="99"/>
    <w:semiHidden/>
    <w:locked/>
    <w:rsid w:val="00FB3429"/>
    <w:rPr>
      <w:rFonts w:ascii="Arial" w:hAnsi="Arial" w:cs="Arial"/>
      <w:i/>
      <w:iCs/>
      <w:color w:val="404040"/>
    </w:rPr>
  </w:style>
  <w:style w:type="paragraph" w:styleId="Koptekst">
    <w:name w:val="header"/>
    <w:basedOn w:val="Standaard"/>
    <w:link w:val="KoptekstChar"/>
    <w:uiPriority w:val="99"/>
    <w:rsid w:val="00FB3429"/>
  </w:style>
  <w:style w:type="character" w:customStyle="1" w:styleId="KoptekstChar">
    <w:name w:val="Koptekst Char"/>
    <w:link w:val="Koptekst"/>
    <w:uiPriority w:val="99"/>
    <w:locked/>
    <w:rsid w:val="00FB3429"/>
    <w:rPr>
      <w:rFonts w:cs="Times New Roman"/>
      <w:sz w:val="21"/>
    </w:rPr>
  </w:style>
  <w:style w:type="paragraph" w:styleId="Voettekst">
    <w:name w:val="footer"/>
    <w:basedOn w:val="Standaard"/>
    <w:link w:val="VoettekstChar"/>
    <w:uiPriority w:val="99"/>
    <w:rsid w:val="00FB3429"/>
    <w:pPr>
      <w:tabs>
        <w:tab w:val="center" w:pos="4536"/>
        <w:tab w:val="right" w:pos="9072"/>
      </w:tabs>
      <w:spacing w:line="240" w:lineRule="auto"/>
    </w:pPr>
    <w:rPr>
      <w:sz w:val="12"/>
      <w:szCs w:val="12"/>
    </w:rPr>
  </w:style>
  <w:style w:type="character" w:customStyle="1" w:styleId="VoettekstChar">
    <w:name w:val="Voettekst Char"/>
    <w:link w:val="Voettekst"/>
    <w:uiPriority w:val="99"/>
    <w:locked/>
    <w:rsid w:val="00FB3429"/>
    <w:rPr>
      <w:rFonts w:cs="Times New Roman"/>
      <w:sz w:val="12"/>
      <w:szCs w:val="12"/>
    </w:rPr>
  </w:style>
  <w:style w:type="paragraph" w:styleId="Ballontekst">
    <w:name w:val="Balloon Text"/>
    <w:basedOn w:val="Standaard"/>
    <w:link w:val="BallontekstChar"/>
    <w:uiPriority w:val="99"/>
    <w:semiHidden/>
    <w:rsid w:val="00FB3429"/>
    <w:rPr>
      <w:rFonts w:ascii="Tahoma" w:hAnsi="Tahoma" w:cs="Tahoma"/>
      <w:sz w:val="16"/>
      <w:szCs w:val="16"/>
    </w:rPr>
  </w:style>
  <w:style w:type="character" w:customStyle="1" w:styleId="BallontekstChar">
    <w:name w:val="Ballontekst Char"/>
    <w:link w:val="Ballontekst"/>
    <w:uiPriority w:val="99"/>
    <w:semiHidden/>
    <w:locked/>
    <w:rsid w:val="00FB3429"/>
    <w:rPr>
      <w:rFonts w:ascii="Tahoma" w:hAnsi="Tahoma" w:cs="Tahoma"/>
      <w:sz w:val="16"/>
      <w:szCs w:val="16"/>
    </w:rPr>
  </w:style>
  <w:style w:type="character" w:styleId="Tekstvantijdelijkeaanduiding">
    <w:name w:val="Placeholder Text"/>
    <w:uiPriority w:val="99"/>
    <w:semiHidden/>
    <w:rsid w:val="00FB3429"/>
    <w:rPr>
      <w:rFonts w:cs="Times New Roman"/>
      <w:color w:val="808080"/>
    </w:rPr>
  </w:style>
  <w:style w:type="table" w:styleId="Tabelraster">
    <w:name w:val="Table Grid"/>
    <w:basedOn w:val="Standaardtabe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ard"/>
    <w:uiPriority w:val="99"/>
    <w:rsid w:val="00FB3429"/>
    <w:pPr>
      <w:spacing w:line="240" w:lineRule="auto"/>
    </w:pPr>
    <w:rPr>
      <w:sz w:val="10"/>
      <w:szCs w:val="10"/>
    </w:rPr>
  </w:style>
  <w:style w:type="paragraph" w:customStyle="1" w:styleId="Senderinformation">
    <w:name w:val="Sender information"/>
    <w:basedOn w:val="Standa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jstalinea">
    <w:name w:val="List Paragraph"/>
    <w:basedOn w:val="Standaard"/>
    <w:uiPriority w:val="34"/>
    <w:qFormat/>
    <w:rsid w:val="00FB3429"/>
    <w:pPr>
      <w:numPr>
        <w:numId w:val="9"/>
      </w:numPr>
      <w:contextualSpacing/>
    </w:pPr>
    <w:rPr>
      <w:noProof/>
    </w:rPr>
  </w:style>
  <w:style w:type="paragraph" w:customStyle="1" w:styleId="Headline">
    <w:name w:val="Headline"/>
    <w:basedOn w:val="Standaard"/>
    <w:uiPriority w:val="99"/>
    <w:rsid w:val="00FB3429"/>
    <w:rPr>
      <w:b/>
    </w:rPr>
  </w:style>
  <w:style w:type="paragraph" w:styleId="Plattetekst">
    <w:name w:val="Body Text"/>
    <w:basedOn w:val="Standaard"/>
    <w:link w:val="PlattetekstChar"/>
    <w:rsid w:val="00FB3429"/>
    <w:pPr>
      <w:spacing w:line="250" w:lineRule="atLeast"/>
    </w:pPr>
    <w:rPr>
      <w:rFonts w:ascii="DIN-Regular" w:eastAsia="Times New Roman" w:hAnsi="DIN-Regular"/>
      <w:sz w:val="20"/>
    </w:rPr>
  </w:style>
  <w:style w:type="character" w:customStyle="1" w:styleId="PlattetekstChar">
    <w:name w:val="Platte tekst Char"/>
    <w:link w:val="Plattetekst"/>
    <w:locked/>
    <w:rsid w:val="00FB3429"/>
    <w:rPr>
      <w:rFonts w:ascii="DIN-Regular" w:hAnsi="DIN-Regular" w:cs="Times New Roman"/>
    </w:rPr>
  </w:style>
  <w:style w:type="character" w:styleId="Verwijzingopmerking">
    <w:name w:val="annotation reference"/>
    <w:uiPriority w:val="99"/>
    <w:semiHidden/>
    <w:rsid w:val="007D5796"/>
    <w:rPr>
      <w:rFonts w:cs="Times New Roman"/>
      <w:sz w:val="16"/>
      <w:szCs w:val="16"/>
    </w:rPr>
  </w:style>
  <w:style w:type="paragraph" w:styleId="Tekstopmerking">
    <w:name w:val="annotation text"/>
    <w:basedOn w:val="Standaard"/>
    <w:link w:val="TekstopmerkingChar"/>
    <w:uiPriority w:val="99"/>
    <w:semiHidden/>
    <w:rsid w:val="007D5796"/>
    <w:pPr>
      <w:spacing w:line="240" w:lineRule="auto"/>
    </w:pPr>
    <w:rPr>
      <w:sz w:val="20"/>
    </w:rPr>
  </w:style>
  <w:style w:type="character" w:customStyle="1" w:styleId="TekstopmerkingChar">
    <w:name w:val="Tekst opmerking Char"/>
    <w:link w:val="Tekstopmerking"/>
    <w:uiPriority w:val="99"/>
    <w:semiHidden/>
    <w:locked/>
    <w:rsid w:val="007D5796"/>
    <w:rPr>
      <w:rFonts w:cs="Times New Roman"/>
    </w:rPr>
  </w:style>
  <w:style w:type="paragraph" w:styleId="Onderwerpvanopmerking">
    <w:name w:val="annotation subject"/>
    <w:basedOn w:val="Tekstopmerking"/>
    <w:next w:val="Tekstopmerking"/>
    <w:link w:val="OnderwerpvanopmerkingChar"/>
    <w:uiPriority w:val="99"/>
    <w:semiHidden/>
    <w:rsid w:val="007D5796"/>
    <w:rPr>
      <w:b/>
      <w:bCs/>
    </w:rPr>
  </w:style>
  <w:style w:type="character" w:customStyle="1" w:styleId="OnderwerpvanopmerkingChar">
    <w:name w:val="Onderwerp van opmerking Char"/>
    <w:link w:val="Onderwerpvanopmerking"/>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GevolgdeHyperlink">
    <w:name w:val="FollowedHyperlink"/>
    <w:uiPriority w:val="99"/>
    <w:semiHidden/>
    <w:unhideWhenUsed/>
    <w:locked/>
    <w:rsid w:val="00A84BBD"/>
    <w:rPr>
      <w:color w:val="800080"/>
      <w:u w:val="single"/>
    </w:rPr>
  </w:style>
  <w:style w:type="character" w:customStyle="1" w:styleId="highlight">
    <w:name w:val="highlight"/>
    <w:basedOn w:val="Standaardalinea-lettertype"/>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e">
    <w:name w:val="Revision"/>
    <w:hidden/>
    <w:uiPriority w:val="99"/>
    <w:semiHidden/>
    <w:rsid w:val="00E8389A"/>
    <w:rPr>
      <w:sz w:val="21"/>
    </w:rPr>
  </w:style>
  <w:style w:type="paragraph" w:styleId="Normaalweb">
    <w:name w:val="Normal (Web)"/>
    <w:basedOn w:val="Standa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42dc8b0f-4759-4afe-9348-41952eeaf98b}" enabled="0" method="" siteId="{42dc8b0f-4759-4afe-9348-41952eeaf98b}" removed="1"/>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1738</Words>
  <Characters>9563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Gerard Jansen</cp:lastModifiedBy>
  <cp:revision>39</cp:revision>
  <cp:lastPrinted>2018-02-27T14:02:00Z</cp:lastPrinted>
  <dcterms:created xsi:type="dcterms:W3CDTF">2025-10-07T12:37:00Z</dcterms:created>
  <dcterms:modified xsi:type="dcterms:W3CDTF">2025-10-07T13:06:00Z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0x01010097507F7E7412284DA102401B7DB28F65</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